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7F263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firstLine="567"/>
        <w:jc w:val="right"/>
        <w:rPr>
          <w:rFonts w:ascii="GHEA Grapalat" w:hAnsi="GHEA Grapalat" w:cs="Sylfaen"/>
          <w:i/>
        </w:rPr>
      </w:pP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9044F1"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Pr>
          <w:rFonts w:ascii="Sylfaen" w:hAnsi="Sylfaen"/>
          <w:i w:val="0"/>
          <w:sz w:val="24"/>
          <w:szCs w:val="24"/>
        </w:rPr>
        <w:t>1</w:t>
      </w:r>
      <w:r w:rsidR="009C624B">
        <w:rPr>
          <w:rFonts w:ascii="Sylfaen" w:hAnsi="Sylfaen"/>
          <w:i w:val="0"/>
          <w:sz w:val="24"/>
          <w:szCs w:val="24"/>
        </w:rPr>
        <w:t>9</w:t>
      </w:r>
      <w:r w:rsidRPr="008B1F5B">
        <w:rPr>
          <w:rFonts w:ascii="Calibri" w:hAnsi="Calibri"/>
          <w:i w:val="0"/>
          <w:sz w:val="24"/>
          <w:szCs w:val="24"/>
        </w:rPr>
        <w:t>"-ого "</w:t>
      </w:r>
      <w:r w:rsidR="007941A0">
        <w:rPr>
          <w:rFonts w:ascii="GHEA Grapalat" w:hAnsi="GHEA Grapalat"/>
          <w:i w:val="0"/>
          <w:sz w:val="24"/>
          <w:szCs w:val="24"/>
        </w:rPr>
        <w:t>12</w:t>
      </w:r>
      <w:r w:rsidRPr="008B1F5B">
        <w:rPr>
          <w:rFonts w:ascii="Calibri" w:hAnsi="Calibri"/>
          <w:i w:val="0"/>
          <w:sz w:val="24"/>
          <w:szCs w:val="24"/>
        </w:rPr>
        <w:t>"  2023</w:t>
      </w:r>
      <w:r w:rsidR="00E12B8D">
        <w:rPr>
          <w:rFonts w:ascii="GHEA Grapalat" w:hAnsi="GHEA Grapalat"/>
          <w:i w:val="0"/>
          <w:sz w:val="24"/>
          <w:szCs w:val="24"/>
        </w:rPr>
        <w:t xml:space="preserve"> </w:t>
      </w:r>
      <w:r w:rsidR="00E12B8D" w:rsidRPr="009044F1">
        <w:rPr>
          <w:rFonts w:ascii="GHEA Grapalat" w:hAnsi="GHEA Grapalat"/>
          <w:i w:val="0"/>
          <w:sz w:val="24"/>
          <w:szCs w:val="24"/>
        </w:rPr>
        <w:t>года "</w:t>
      </w:r>
      <w:r w:rsidRPr="008B1F5B">
        <w:rPr>
          <w:rFonts w:ascii="Calibri" w:hAnsi="Calibri"/>
          <w:i w:val="0"/>
          <w:sz w:val="24"/>
          <w:szCs w:val="24"/>
        </w:rPr>
        <w:t>№1</w:t>
      </w:r>
      <w:r w:rsidR="00E12B8D" w:rsidRPr="009044F1">
        <w:rPr>
          <w:rFonts w:ascii="GHEA Grapalat" w:hAnsi="GHEA Grapalat"/>
          <w:i w:val="0"/>
          <w:sz w:val="24"/>
          <w:szCs w:val="24"/>
        </w:rPr>
        <w:t xml:space="preserve">" </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3436BD">
        <w:rPr>
          <w:rFonts w:ascii="Sylfaen" w:hAnsi="Sylfaen"/>
          <w:i w:val="0"/>
          <w:sz w:val="24"/>
          <w:szCs w:val="24"/>
        </w:rPr>
        <w:t>DM-GHAPDzB-24/01</w:t>
      </w:r>
    </w:p>
    <w:p w:rsidR="00E12B8D" w:rsidRPr="00501D4F" w:rsidRDefault="00E12B8D" w:rsidP="00E12B8D">
      <w:pPr>
        <w:pStyle w:val="a3"/>
        <w:widowControl w:val="0"/>
        <w:spacing w:after="160" w:line="240" w:lineRule="auto"/>
        <w:rPr>
          <w:rFonts w:ascii="GHEA Grapalat" w:hAnsi="GHEA Grapalat"/>
          <w:i w:val="0"/>
          <w:sz w:val="22"/>
          <w:szCs w:val="22"/>
        </w:rPr>
      </w:pPr>
    </w:p>
    <w:p w:rsidR="000C61C0" w:rsidRPr="000C61C0" w:rsidRDefault="000C61C0" w:rsidP="000C61C0">
      <w:pPr>
        <w:widowControl w:val="0"/>
        <w:ind w:firstLine="709"/>
        <w:rPr>
          <w:rFonts w:ascii="GHEA Grapalat" w:hAnsi="GHEA Grapalat"/>
        </w:rPr>
      </w:pPr>
      <w:r w:rsidRPr="000C61C0">
        <w:rPr>
          <w:rFonts w:ascii="GHEA Grapalat" w:hAnsi="GHEA Grapalat"/>
        </w:rPr>
        <w:t>Детский Ассоциация ведийской общины "Найденный сон Даштакара НУХ", расположенный в Араратском марзе, г.Даштакар  , в at 4-rd p. /2 /1, объявляется котировка, которая проводится в один этап.</w:t>
      </w:r>
    </w:p>
    <w:p w:rsidR="000C61C0" w:rsidRPr="000C61C0" w:rsidRDefault="000C61C0" w:rsidP="000C61C0">
      <w:pPr>
        <w:widowControl w:val="0"/>
        <w:spacing w:after="160"/>
        <w:ind w:firstLine="567"/>
        <w:jc w:val="both"/>
        <w:rPr>
          <w:rFonts w:ascii="GHEA Grapalat" w:hAnsi="GHEA Grapalat"/>
          <w:spacing w:val="6"/>
        </w:rPr>
      </w:pPr>
      <w:r w:rsidRPr="000C61C0">
        <w:rPr>
          <w:rFonts w:ascii="GHEA Grapalat" w:hAnsi="GHEA Grapalat"/>
        </w:rPr>
        <w:t>Участнику, отобранному по итогам настоящей процедуры, в</w:t>
      </w:r>
      <w:r w:rsidRPr="000C61C0">
        <w:rPr>
          <w:rFonts w:ascii="Courier New" w:hAnsi="Courier New" w:cs="Courier New"/>
          <w:lang w:val="en-US"/>
        </w:rPr>
        <w:t> </w:t>
      </w:r>
      <w:r w:rsidRPr="000C61C0">
        <w:rPr>
          <w:rFonts w:ascii="GHEA Grapalat" w:hAnsi="GHEA Grapalat"/>
          <w:spacing w:val="6"/>
        </w:rPr>
        <w:t>установленном</w:t>
      </w:r>
      <w:r w:rsidRPr="000C61C0">
        <w:rPr>
          <w:rFonts w:ascii="Courier New" w:hAnsi="Courier New" w:cs="Courier New"/>
          <w:spacing w:val="6"/>
          <w:lang w:val="en-US"/>
        </w:rPr>
        <w:t> </w:t>
      </w:r>
      <w:r w:rsidRPr="000C61C0">
        <w:rPr>
          <w:rFonts w:ascii="GHEA Grapalat" w:hAnsi="GHEA Grapalat"/>
          <w:spacing w:val="6"/>
        </w:rPr>
        <w:t xml:space="preserve">порядке будет предложено заключить договор на поставку </w:t>
      </w:r>
    </w:p>
    <w:p w:rsidR="000C61C0" w:rsidRPr="000C61C0" w:rsidRDefault="000C61C0" w:rsidP="000C61C0">
      <w:pPr>
        <w:widowControl w:val="0"/>
        <w:jc w:val="both"/>
        <w:rPr>
          <w:rFonts w:ascii="GHEA Grapalat" w:hAnsi="GHEA Grapalat"/>
        </w:rPr>
      </w:pPr>
      <w:r w:rsidRPr="000C61C0">
        <w:rPr>
          <w:rFonts w:ascii="Sylfaen" w:hAnsi="Sylfaen"/>
          <w:sz w:val="20"/>
          <w:szCs w:val="20"/>
        </w:rPr>
        <w:lastRenderedPageBreak/>
        <w:t xml:space="preserve">продуктов питания  </w:t>
      </w:r>
      <w:r w:rsidRPr="000C61C0">
        <w:rPr>
          <w:rFonts w:ascii="GHEA Grapalat" w:hAnsi="GHEA Grapalat"/>
        </w:rPr>
        <w:t>(далее — договор).</w:t>
      </w:r>
    </w:p>
    <w:p w:rsidR="000C61C0" w:rsidRPr="000C61C0" w:rsidRDefault="000C61C0" w:rsidP="000C61C0">
      <w:pPr>
        <w:widowControl w:val="0"/>
        <w:spacing w:after="160"/>
        <w:ind w:firstLine="567"/>
        <w:jc w:val="both"/>
        <w:rPr>
          <w:rFonts w:ascii="GHEA Grapalat" w:hAnsi="GHEA Grapalat"/>
        </w:rPr>
      </w:pPr>
      <w:r w:rsidRPr="000C61C0">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C61C0">
        <w:rPr>
          <w:rFonts w:ascii="Courier New" w:hAnsi="Courier New" w:cs="Courier New"/>
          <w:lang w:val="en-US"/>
        </w:rPr>
        <w:t> </w:t>
      </w:r>
      <w:r w:rsidRPr="000C61C0">
        <w:rPr>
          <w:rFonts w:ascii="GHEA Grapalat" w:hAnsi="GHEA Grapalat"/>
        </w:rPr>
        <w:t>настоящей процедуре.</w:t>
      </w:r>
    </w:p>
    <w:p w:rsidR="000C61C0" w:rsidRPr="000C61C0" w:rsidRDefault="000C61C0" w:rsidP="000C61C0">
      <w:pPr>
        <w:widowControl w:val="0"/>
        <w:spacing w:after="160"/>
        <w:ind w:firstLine="567"/>
        <w:jc w:val="both"/>
        <w:rPr>
          <w:rFonts w:ascii="GHEA Grapalat" w:hAnsi="GHEA Grapalat"/>
        </w:rPr>
      </w:pPr>
      <w:r w:rsidRPr="000C61C0">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C61C0" w:rsidDel="00052084">
        <w:rPr>
          <w:rFonts w:ascii="GHEA Grapalat" w:hAnsi="GHEA Grapalat"/>
        </w:rPr>
        <w:t xml:space="preserve"> </w:t>
      </w:r>
    </w:p>
    <w:p w:rsidR="000C61C0" w:rsidRPr="000C61C0" w:rsidRDefault="000C61C0" w:rsidP="000C61C0">
      <w:pPr>
        <w:widowControl w:val="0"/>
        <w:spacing w:after="160"/>
        <w:ind w:firstLine="567"/>
        <w:jc w:val="both"/>
        <w:rPr>
          <w:rFonts w:ascii="GHEA Grapalat" w:hAnsi="GHEA Grapalat"/>
        </w:rPr>
      </w:pPr>
      <w:r w:rsidRPr="000C61C0">
        <w:rPr>
          <w:rFonts w:ascii="GHEA Grapalat" w:hAnsi="GHEA Grapalat"/>
        </w:rPr>
        <w:t>Отобранный участник определяется из числа участников, подавших заявки, оцененные удовлетворительно</w:t>
      </w:r>
      <w:r w:rsidRPr="000C61C0">
        <w:rPr>
          <w:rFonts w:ascii="GHEA Grapalat" w:hAnsi="GHEA Grapalat"/>
          <w:lang w:val="hy-AM"/>
        </w:rPr>
        <w:t xml:space="preserve"> </w:t>
      </w:r>
      <w:r w:rsidRPr="000C61C0">
        <w:rPr>
          <w:rFonts w:ascii="GHEA Grapalat" w:hAnsi="GHEA Grapalat"/>
        </w:rPr>
        <w:t>по неценовым условиям, по принципу предпочтения, отдаваемого участнику, представившему минимальное ценовое предложение.</w:t>
      </w:r>
    </w:p>
    <w:p w:rsidR="000C61C0" w:rsidRPr="000C61C0" w:rsidRDefault="000C61C0" w:rsidP="000C61C0">
      <w:pPr>
        <w:widowControl w:val="0"/>
        <w:spacing w:after="160"/>
        <w:ind w:firstLine="567"/>
        <w:jc w:val="both"/>
        <w:rPr>
          <w:rFonts w:ascii="GHEA Grapalat" w:hAnsi="GHEA Grapalat"/>
        </w:rPr>
      </w:pPr>
      <w:r w:rsidRPr="000C61C0">
        <w:rPr>
          <w:rFonts w:ascii="GHEA Grapalat" w:hAnsi="GHEA Grapalat"/>
        </w:rPr>
        <w:t>В отношении настоящей процедуры применяются положения Соглашения Всемирной торговой организации по правительственным закупкам.</w:t>
      </w:r>
      <w:r w:rsidRPr="000C61C0">
        <w:rPr>
          <w:rFonts w:ascii="GHEA Grapalat" w:hAnsi="GHEA Grapalat"/>
          <w:vertAlign w:val="superscript"/>
        </w:rPr>
        <w:footnoteReference w:id="2"/>
      </w:r>
    </w:p>
    <w:p w:rsidR="000C61C0" w:rsidRPr="000C61C0" w:rsidRDefault="000C61C0" w:rsidP="000C61C0">
      <w:pPr>
        <w:widowControl w:val="0"/>
        <w:spacing w:after="160"/>
        <w:ind w:firstLine="567"/>
        <w:jc w:val="both"/>
        <w:rPr>
          <w:rFonts w:ascii="GHEA Grapalat" w:hAnsi="GHEA Grapalat"/>
          <w:spacing w:val="-6"/>
        </w:rPr>
      </w:pPr>
      <w:r w:rsidRPr="000C61C0">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C61C0">
        <w:rPr>
          <w:rFonts w:ascii="Courier New" w:hAnsi="Courier New" w:cs="Courier New"/>
          <w:spacing w:val="-6"/>
          <w:lang w:val="en-US"/>
        </w:rPr>
        <w:t> </w:t>
      </w:r>
      <w:r w:rsidRPr="000C61C0">
        <w:rPr>
          <w:rFonts w:ascii="GHEA Grapalat" w:hAnsi="GHEA Grapalat"/>
          <w:spacing w:val="-6"/>
        </w:rPr>
        <w:t xml:space="preserve">электронной форме в течение рабочего дня, следующего за днем получения заявления. </w:t>
      </w:r>
    </w:p>
    <w:p w:rsidR="000C61C0" w:rsidRPr="007C2EA9" w:rsidRDefault="000C61C0" w:rsidP="000C61C0">
      <w:pPr>
        <w:widowControl w:val="0"/>
        <w:ind w:firstLine="709"/>
        <w:rPr>
          <w:rFonts w:ascii="GHEA Grapalat" w:hAnsi="GHEA Grapalat"/>
        </w:rPr>
      </w:pPr>
      <w:r w:rsidRPr="000C61C0">
        <w:rPr>
          <w:rFonts w:ascii="GHEA Grapalat" w:hAnsi="GHEA Grapalat"/>
        </w:rPr>
        <w:t xml:space="preserve">Заявки на на открытый конкурс необходимо подавать по адресу Детский сад  &lt;&lt; Гтнвац  Ераз &gt;&gt;Араратской области, расположенный в Араратском марзе, г.Даштакар  , в at 4-rd p. /2 /1, </w:t>
      </w:r>
      <w:r w:rsidRPr="000C61C0">
        <w:rPr>
          <w:rFonts w:ascii="GHEA Grapalat" w:hAnsi="GHEA Grapalat"/>
          <w:i/>
        </w:rPr>
        <w:t xml:space="preserve"> </w:t>
      </w:r>
      <w:r w:rsidRPr="000C61C0">
        <w:rPr>
          <w:rFonts w:ascii="GHEA Grapalat" w:hAnsi="GHEA Grapalat"/>
        </w:rPr>
        <w:t>в документарной форме</w:t>
      </w:r>
      <w:r w:rsidRPr="007C2EA9">
        <w:rPr>
          <w:rFonts w:ascii="GHEA Grapalat" w:hAnsi="GHEA Grapalat"/>
        </w:rPr>
        <w:t>, до 1</w:t>
      </w:r>
      <w:r w:rsidR="007D0324">
        <w:rPr>
          <w:rFonts w:ascii="GHEA Grapalat" w:hAnsi="GHEA Grapalat"/>
        </w:rPr>
        <w:t>6</w:t>
      </w:r>
      <w:r w:rsidRPr="007C2EA9">
        <w:rPr>
          <w:rFonts w:ascii="GHEA Grapalat" w:hAnsi="GHEA Grapalat"/>
        </w:rPr>
        <w:t>.</w:t>
      </w:r>
      <w:r w:rsidR="007D0324">
        <w:rPr>
          <w:rFonts w:ascii="GHEA Grapalat" w:hAnsi="GHEA Grapalat"/>
        </w:rPr>
        <w:t>0</w:t>
      </w:r>
      <w:r w:rsidRPr="007C2EA9">
        <w:rPr>
          <w:rFonts w:ascii="GHEA Grapalat" w:hAnsi="GHEA Grapalat"/>
        </w:rPr>
        <w:t xml:space="preserve">0 </w:t>
      </w:r>
    </w:p>
    <w:p w:rsidR="000C61C0" w:rsidRPr="007C2EA9" w:rsidRDefault="000C61C0" w:rsidP="000C61C0">
      <w:pPr>
        <w:widowControl w:val="0"/>
        <w:ind w:firstLine="709"/>
        <w:rPr>
          <w:rFonts w:ascii="GHEA Grapalat" w:hAnsi="GHEA Grapalat"/>
        </w:rPr>
      </w:pPr>
    </w:p>
    <w:p w:rsidR="000C61C0" w:rsidRPr="007C2EA9" w:rsidRDefault="000C61C0" w:rsidP="000C61C0">
      <w:pPr>
        <w:widowControl w:val="0"/>
        <w:ind w:firstLine="709"/>
        <w:rPr>
          <w:rFonts w:ascii="GHEA Grapalat" w:hAnsi="GHEA Grapalat"/>
        </w:rPr>
      </w:pPr>
      <w:r w:rsidRPr="007C2EA9">
        <w:rPr>
          <w:rFonts w:ascii="GHEA Grapalat" w:hAnsi="GHEA Grapalat"/>
        </w:rPr>
        <w:t xml:space="preserve">часов 7-го дня со дня опубликования настоящего объявления. Кроме армянского языка заявки могут быть поданы также на английском или русском языке. Вскрытие заявок будет проводиться по адресу &lt;&lt; Гтнвац  Ераз &gt;&gt; АНКА находится на </w:t>
      </w:r>
      <w:r w:rsidRPr="007C2EA9">
        <w:rPr>
          <w:rFonts w:ascii="GHEA Grapalat" w:hAnsi="GHEA Grapalat"/>
        </w:rPr>
        <w:lastRenderedPageBreak/>
        <w:t xml:space="preserve">г.Даштакар  , в at 4-rd p. /2 </w:t>
      </w:r>
      <w:r w:rsidR="007D0324">
        <w:rPr>
          <w:rFonts w:ascii="GHEA Grapalat" w:hAnsi="GHEA Grapalat"/>
        </w:rPr>
        <w:t>/1, 26</w:t>
      </w:r>
      <w:r w:rsidRPr="007C2EA9">
        <w:rPr>
          <w:rFonts w:ascii="GHEA Grapalat" w:hAnsi="GHEA Grapalat"/>
        </w:rPr>
        <w:t>.12.2023 года в 1</w:t>
      </w:r>
      <w:r w:rsidR="007D0324">
        <w:rPr>
          <w:rFonts w:ascii="GHEA Grapalat" w:hAnsi="GHEA Grapalat"/>
        </w:rPr>
        <w:t>6</w:t>
      </w:r>
      <w:r w:rsidRPr="007C2EA9">
        <w:rPr>
          <w:rFonts w:ascii="GHEA Grapalat" w:hAnsi="GHEA Grapalat"/>
        </w:rPr>
        <w:t>:</w:t>
      </w:r>
      <w:r w:rsidR="007D0324">
        <w:rPr>
          <w:rFonts w:ascii="GHEA Grapalat" w:hAnsi="GHEA Grapalat"/>
        </w:rPr>
        <w:t>0</w:t>
      </w:r>
      <w:r w:rsidRPr="007C2EA9">
        <w:rPr>
          <w:rFonts w:ascii="GHEA Grapalat" w:hAnsi="GHEA Grapalat"/>
        </w:rPr>
        <w:t>0.</w:t>
      </w:r>
    </w:p>
    <w:p w:rsidR="000C61C0" w:rsidRPr="007C2EA9" w:rsidRDefault="000C61C0" w:rsidP="000C61C0">
      <w:pPr>
        <w:widowControl w:val="0"/>
        <w:spacing w:after="160"/>
        <w:ind w:firstLine="567"/>
        <w:jc w:val="both"/>
        <w:rPr>
          <w:rFonts w:ascii="GHEA Grapalat" w:hAnsi="GHEA Grapalat"/>
        </w:rPr>
      </w:pPr>
      <w:r w:rsidRPr="007C2EA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rsidR="000C61C0" w:rsidRPr="000C61C0" w:rsidRDefault="000C61C0" w:rsidP="000C61C0">
      <w:pPr>
        <w:widowControl w:val="0"/>
        <w:spacing w:after="160"/>
        <w:ind w:firstLine="567"/>
        <w:jc w:val="both"/>
        <w:rPr>
          <w:rFonts w:ascii="GHEA Grapalat" w:hAnsi="GHEA Grapalat"/>
        </w:rPr>
      </w:pPr>
      <w:r w:rsidRPr="007C2EA9">
        <w:rPr>
          <w:rFonts w:ascii="GHEA Grapalat" w:hAnsi="GHEA Grapalat"/>
        </w:rPr>
        <w:t>Для получения дополнительной информации, связанной с настоящим</w:t>
      </w:r>
      <w:r w:rsidRPr="000C61C0">
        <w:rPr>
          <w:rFonts w:ascii="Courier New" w:hAnsi="Courier New" w:cs="Courier New"/>
          <w:lang w:val="en-US"/>
        </w:rPr>
        <w:t> </w:t>
      </w:r>
      <w:r w:rsidRPr="000C61C0">
        <w:rPr>
          <w:rFonts w:ascii="GHEA Grapalat" w:hAnsi="GHEA Grapalat"/>
        </w:rPr>
        <w:t xml:space="preserve">объявлением, можете обратиться к секретарю Оценочной комиссии </w:t>
      </w:r>
    </w:p>
    <w:p w:rsidR="000C61C0" w:rsidRPr="000C61C0" w:rsidRDefault="000C61C0" w:rsidP="000C61C0">
      <w:pPr>
        <w:widowControl w:val="0"/>
        <w:spacing w:after="160"/>
        <w:ind w:firstLine="720"/>
        <w:jc w:val="both"/>
        <w:rPr>
          <w:rFonts w:ascii="GHEA Grapalat" w:hAnsi="GHEA Grapalat"/>
        </w:rPr>
      </w:pP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7" w:history="1">
        <w:r w:rsidRPr="00501D4F">
          <w:rPr>
            <w:rFonts w:ascii="GHEA Grapalat" w:hAnsi="GHEA Grapalat"/>
            <w:i/>
            <w:color w:val="0000FF"/>
            <w:sz w:val="22"/>
            <w:szCs w:val="22"/>
            <w:lang w:val="af-ZA"/>
          </w:rPr>
          <w:t>vedu.qaxaqapetaran.2017@mail.ru</w:t>
        </w:r>
      </w:hyperlink>
    </w:p>
    <w:p w:rsidR="00E12B8D" w:rsidRPr="00501D4F" w:rsidRDefault="009E3704" w:rsidP="000C61C0">
      <w:pPr>
        <w:widowControl w:val="0"/>
        <w:spacing w:after="160"/>
        <w:ind w:firstLine="567"/>
        <w:jc w:val="both"/>
        <w:rPr>
          <w:rFonts w:ascii="GHEA Grapalat" w:hAnsi="GHEA Grapalat"/>
          <w: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0C61C0" w:rsidRPr="00151EE5">
        <w:rPr>
          <w:rFonts w:ascii="GHEA Grapalat" w:hAnsi="GHEA Grapalat"/>
          <w:i/>
        </w:rPr>
        <w:t xml:space="preserve">&lt;&lt; Гтнвац  Ераз &gt;&gt; </w:t>
      </w:r>
      <w:r w:rsidR="000C61C0" w:rsidRPr="00B94E45">
        <w:rPr>
          <w:rFonts w:ascii="GHEA Grapalat" w:hAnsi="GHEA Grapalat"/>
          <w:i/>
        </w:rPr>
        <w:t xml:space="preserve">АНКА </w:t>
      </w:r>
      <w:r w:rsidR="000C61C0" w:rsidRPr="00151EE5">
        <w:rPr>
          <w:rFonts w:ascii="GHEA Grapalat" w:hAnsi="GHEA Grapalat"/>
          <w:i/>
        </w:rPr>
        <w:t xml:space="preserve">г.Даштакар  </w:t>
      </w:r>
      <w:r w:rsidR="00E12B8D" w:rsidRPr="00501D4F">
        <w:rPr>
          <w:rFonts w:ascii="GHEA Grapalat" w:hAnsi="GHEA Grapalat" w:cs="Sylfaen"/>
          <w:b/>
          <w:sz w:val="22"/>
          <w:szCs w:val="22"/>
        </w:rPr>
        <w:br w:type="page"/>
      </w: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3436BD">
        <w:rPr>
          <w:rFonts w:ascii="Sylfaen" w:hAnsi="Sylfaen"/>
        </w:rPr>
        <w:t>DM-GHAPDzB-24/01</w:t>
      </w:r>
      <w:r w:rsidR="009E3704" w:rsidRPr="009E3704">
        <w:rPr>
          <w:rFonts w:ascii="GHEA Grapalat" w:hAnsi="GHEA Grapalat"/>
          <w:i/>
        </w:rPr>
        <w:br/>
        <w:t xml:space="preserve">№ 1 от </w:t>
      </w:r>
      <w:r w:rsidR="008B1F5B">
        <w:rPr>
          <w:rFonts w:ascii="GHEA Grapalat" w:hAnsi="GHEA Grapalat"/>
          <w:i/>
        </w:rPr>
        <w:t>1</w:t>
      </w:r>
      <w:r w:rsidR="009C624B">
        <w:rPr>
          <w:rFonts w:ascii="GHEA Grapalat" w:hAnsi="GHEA Grapalat"/>
          <w:i/>
        </w:rPr>
        <w:t>9</w:t>
      </w:r>
      <w:r w:rsidR="008B1F5B">
        <w:rPr>
          <w:rFonts w:ascii="GHEA Grapalat" w:hAnsi="GHEA Grapalat"/>
        </w:rPr>
        <w:t>.12</w:t>
      </w:r>
      <w:r w:rsidR="009E3704" w:rsidRPr="009E3704">
        <w:rPr>
          <w:rFonts w:ascii="GHEA Grapalat" w:hAnsi="GHEA Grapalat"/>
        </w:rPr>
        <w:t>.</w:t>
      </w:r>
      <w:r w:rsidR="009E3704" w:rsidRPr="009E3704">
        <w:rPr>
          <w:rFonts w:ascii="GHEA Grapalat" w:hAnsi="GHEA Grapalat"/>
          <w:i/>
        </w:rPr>
        <w:t>2023г.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0C61C0" w:rsidRPr="009044F1" w:rsidRDefault="000C61C0" w:rsidP="000C61C0">
      <w:pPr>
        <w:pStyle w:val="aa"/>
        <w:widowControl w:val="0"/>
        <w:spacing w:after="160"/>
        <w:ind w:right="-7" w:firstLine="567"/>
        <w:jc w:val="center"/>
        <w:rPr>
          <w:rFonts w:ascii="GHEA Grapalat" w:hAnsi="GHEA Grapalat"/>
        </w:rPr>
      </w:pPr>
      <w:r w:rsidRPr="00D5244A">
        <w:rPr>
          <w:rFonts w:ascii="GHEA Grapalat" w:hAnsi="GHEA Grapalat"/>
          <w:sz w:val="32"/>
          <w:szCs w:val="32"/>
        </w:rPr>
        <w:t>"</w:t>
      </w:r>
      <w:r w:rsidRPr="00B94E45">
        <w:rPr>
          <w:rFonts w:ascii="Arial" w:hAnsi="Arial" w:cs="Arial"/>
          <w:i/>
        </w:rPr>
        <w:t xml:space="preserve"> </w:t>
      </w:r>
      <w:r w:rsidRPr="00151EE5">
        <w:rPr>
          <w:rFonts w:ascii="GHEA Grapalat" w:hAnsi="GHEA Grapalat"/>
          <w:i/>
        </w:rPr>
        <w:t xml:space="preserve"> Гтнвац  Ераз </w:t>
      </w:r>
      <w:r w:rsidRPr="009044F1">
        <w:rPr>
          <w:rFonts w:ascii="GHEA Grapalat" w:hAnsi="GHEA Grapalat"/>
          <w:i/>
        </w:rPr>
        <w:t>"</w:t>
      </w:r>
      <w:r w:rsidRPr="00B94E45">
        <w:rPr>
          <w:rFonts w:ascii="GHEA Grapalat" w:hAnsi="GHEA Grapalat"/>
        </w:rPr>
        <w:t>АНКА</w:t>
      </w:r>
      <w:r w:rsidRPr="009044F1">
        <w:rPr>
          <w:rFonts w:ascii="GHEA Grapalat" w:hAnsi="GHEA Grapalat"/>
          <w:i/>
        </w:rPr>
        <w:t xml:space="preserve"> </w:t>
      </w:r>
    </w:p>
    <w:p w:rsidR="009E3704" w:rsidRPr="00501D4F" w:rsidRDefault="009E3704" w:rsidP="009E3704">
      <w:pPr>
        <w:widowControl w:val="0"/>
        <w:spacing w:after="160"/>
        <w:ind w:right="-7" w:firstLine="567"/>
        <w:jc w:val="center"/>
        <w:rPr>
          <w:rFonts w:ascii="Calibri" w:hAnsi="Calibri" w:cs="Sylfaen"/>
        </w:rPr>
      </w:pPr>
      <w:r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0C61C0" w:rsidRPr="009044F1" w:rsidRDefault="000C61C0" w:rsidP="000C61C0">
      <w:pPr>
        <w:pStyle w:val="aa"/>
        <w:widowControl w:val="0"/>
        <w:spacing w:after="160"/>
        <w:ind w:right="-7" w:firstLine="567"/>
        <w:jc w:val="center"/>
        <w:rPr>
          <w:rFonts w:ascii="GHEA Grapalat" w:hAnsi="GHEA Grapalat"/>
        </w:rPr>
      </w:pPr>
      <w:r w:rsidRPr="00D5244A">
        <w:rPr>
          <w:rFonts w:ascii="GHEA Grapalat" w:hAnsi="GHEA Grapalat"/>
          <w:sz w:val="32"/>
          <w:szCs w:val="32"/>
        </w:rPr>
        <w:t>"</w:t>
      </w:r>
      <w:r w:rsidRPr="00B94E45">
        <w:rPr>
          <w:rFonts w:ascii="Arial" w:hAnsi="Arial" w:cs="Arial"/>
          <w:i/>
        </w:rPr>
        <w:t xml:space="preserve"> </w:t>
      </w:r>
      <w:r w:rsidRPr="00151EE5">
        <w:rPr>
          <w:rFonts w:ascii="GHEA Grapalat" w:hAnsi="GHEA Grapalat"/>
          <w:i/>
        </w:rPr>
        <w:t xml:space="preserve"> Гтнвац  Ераз </w:t>
      </w:r>
      <w:r w:rsidRPr="009044F1">
        <w:rPr>
          <w:rFonts w:ascii="GHEA Grapalat" w:hAnsi="GHEA Grapalat"/>
          <w:i/>
        </w:rPr>
        <w:t>"</w:t>
      </w:r>
      <w:r w:rsidRPr="00B94E45">
        <w:rPr>
          <w:rFonts w:ascii="GHEA Grapalat" w:hAnsi="GHEA Grapalat"/>
        </w:rPr>
        <w:t>АНКА</w:t>
      </w:r>
      <w:r w:rsidRPr="009044F1">
        <w:rPr>
          <w:rFonts w:ascii="GHEA Grapalat" w:hAnsi="GHEA Grapalat"/>
          <w:i/>
        </w:rPr>
        <w:t xml:space="preserve"> </w:t>
      </w:r>
    </w:p>
    <w:p w:rsidR="00E12B8D" w:rsidRDefault="00E12B8D" w:rsidP="00E12B8D">
      <w:pPr>
        <w:rPr>
          <w:rFonts w:ascii="GHEA Grapalat" w:hAnsi="GHEA Grapalat"/>
        </w:rPr>
      </w:pPr>
      <w:r>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0C61C0" w:rsidRPr="009044F1" w:rsidRDefault="000C61C0" w:rsidP="000C61C0">
      <w:pPr>
        <w:pStyle w:val="aa"/>
        <w:widowControl w:val="0"/>
        <w:spacing w:after="160"/>
        <w:ind w:right="-7" w:firstLine="567"/>
        <w:jc w:val="center"/>
        <w:rPr>
          <w:rFonts w:ascii="GHEA Grapalat" w:hAnsi="GHEA Grapalat"/>
        </w:rPr>
      </w:pPr>
      <w:r w:rsidRPr="00D5244A">
        <w:rPr>
          <w:rFonts w:ascii="GHEA Grapalat" w:hAnsi="GHEA Grapalat"/>
          <w:sz w:val="32"/>
          <w:szCs w:val="32"/>
        </w:rPr>
        <w:t>"</w:t>
      </w:r>
      <w:r w:rsidRPr="00B94E45">
        <w:rPr>
          <w:rFonts w:ascii="Arial" w:hAnsi="Arial" w:cs="Arial"/>
          <w:i/>
        </w:rPr>
        <w:t xml:space="preserve"> </w:t>
      </w:r>
      <w:r w:rsidRPr="00151EE5">
        <w:rPr>
          <w:rFonts w:ascii="GHEA Grapalat" w:hAnsi="GHEA Grapalat"/>
          <w:i/>
        </w:rPr>
        <w:t xml:space="preserve"> Гтнвац  Ераз </w:t>
      </w:r>
      <w:r w:rsidRPr="009044F1">
        <w:rPr>
          <w:rFonts w:ascii="GHEA Grapalat" w:hAnsi="GHEA Grapalat"/>
          <w:i/>
        </w:rPr>
        <w:t>"</w:t>
      </w:r>
      <w:r w:rsidRPr="00B94E45">
        <w:rPr>
          <w:rFonts w:ascii="GHEA Grapalat" w:hAnsi="GHEA Grapalat"/>
        </w:rPr>
        <w:t>АНКА</w:t>
      </w:r>
      <w:r w:rsidRPr="009044F1">
        <w:rPr>
          <w:rFonts w:ascii="GHEA Grapalat" w:hAnsi="GHEA Grapalat"/>
          <w:i/>
        </w:rPr>
        <w:t xml:space="preserve"> </w:t>
      </w:r>
    </w:p>
    <w:p w:rsidR="00E12B8D" w:rsidRPr="00501D4F" w:rsidRDefault="00E12B8D" w:rsidP="00E12B8D">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3436BD">
        <w:rPr>
          <w:rFonts w:ascii="Sylfaen" w:hAnsi="Sylfaen"/>
        </w:rPr>
        <w:t>DM-GHAPDzB-24/01</w:t>
      </w:r>
      <w:r w:rsidR="008B1F5B" w:rsidRPr="006D2DF7">
        <w:rPr>
          <w:rFonts w:ascii="GHEA Grapalat" w:hAnsi="GHEA Grapalat"/>
          <w:spacing w:val="-6"/>
        </w:rPr>
        <w:t xml:space="preserve"> </w:t>
      </w:r>
      <w:r w:rsidR="008B1F5B">
        <w:rPr>
          <w:rFonts w:ascii="GHEA Grapalat" w:hAnsi="GHEA Grapalat"/>
          <w:spacing w:val="-6"/>
        </w:rPr>
        <w:t xml:space="preserve">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8"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0C61C0" w:rsidRPr="009044F1" w:rsidRDefault="00E12B8D" w:rsidP="000C61C0">
      <w:pPr>
        <w:pStyle w:val="aa"/>
        <w:widowControl w:val="0"/>
        <w:spacing w:after="160"/>
        <w:ind w:right="-7" w:firstLine="567"/>
        <w:jc w:val="center"/>
        <w:rPr>
          <w:rFonts w:ascii="GHEA Grapalat" w:hAnsi="GHEA Grapalat"/>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Pr="009044F1">
        <w:rPr>
          <w:rFonts w:ascii="GHEA Grapalat" w:hAnsi="GHEA Grapalat"/>
        </w:rPr>
        <w:t xml:space="preserve">Предметом закупки является приобретение </w:t>
      </w:r>
      <w:r w:rsidR="000C61C0" w:rsidRPr="00D5244A">
        <w:rPr>
          <w:rFonts w:ascii="GHEA Grapalat" w:hAnsi="GHEA Grapalat"/>
          <w:sz w:val="32"/>
          <w:szCs w:val="32"/>
        </w:rPr>
        <w:t>"</w:t>
      </w:r>
      <w:r w:rsidR="000C61C0" w:rsidRPr="00B94E45">
        <w:rPr>
          <w:rFonts w:ascii="Arial" w:hAnsi="Arial" w:cs="Arial"/>
          <w:i/>
        </w:rPr>
        <w:t xml:space="preserve"> </w:t>
      </w:r>
      <w:r w:rsidR="000C61C0" w:rsidRPr="00151EE5">
        <w:rPr>
          <w:rFonts w:ascii="GHEA Grapalat" w:hAnsi="GHEA Grapalat"/>
          <w:i/>
        </w:rPr>
        <w:t xml:space="preserve"> Гтнвац  Ераз </w:t>
      </w:r>
      <w:r w:rsidR="000C61C0" w:rsidRPr="009044F1">
        <w:rPr>
          <w:rFonts w:ascii="GHEA Grapalat" w:hAnsi="GHEA Grapalat"/>
          <w:i/>
        </w:rPr>
        <w:t>"</w:t>
      </w:r>
      <w:r w:rsidR="000C61C0" w:rsidRPr="00B94E45">
        <w:rPr>
          <w:rFonts w:ascii="GHEA Grapalat" w:hAnsi="GHEA Grapalat"/>
        </w:rPr>
        <w:t>АНКА</w:t>
      </w:r>
      <w:r w:rsidR="000C61C0" w:rsidRPr="009044F1">
        <w:rPr>
          <w:rFonts w:ascii="GHEA Grapalat" w:hAnsi="GHEA Grapalat"/>
          <w:i/>
        </w:rPr>
        <w:t xml:space="preserve"> </w:t>
      </w:r>
    </w:p>
    <w:p w:rsidR="00E12B8D" w:rsidRPr="00A10C84" w:rsidRDefault="000C61C0" w:rsidP="000C61C0">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w:t>
      </w:r>
      <w:r w:rsidR="00E12B8D" w:rsidRPr="009044F1">
        <w:rPr>
          <w:rFonts w:ascii="GHEA Grapalat" w:hAnsi="GHEA Grapalat"/>
          <w:i w:val="0"/>
          <w:sz w:val="24"/>
          <w:szCs w:val="24"/>
        </w:rPr>
        <w:t>(далее — также товар) для нужд "</w:t>
      </w:r>
      <w:r w:rsidR="009E3704" w:rsidRPr="009E3704">
        <w:rPr>
          <w:rFonts w:ascii="Arial Unicode" w:hAnsi="Arial Unicode"/>
          <w:i w:val="0"/>
          <w:sz w:val="24"/>
          <w:szCs w:val="24"/>
        </w:rPr>
        <w:t xml:space="preserve">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00E12B8D" w:rsidRPr="009044F1">
        <w:rPr>
          <w:rFonts w:ascii="GHEA Grapalat" w:hAnsi="GHEA Grapalat"/>
          <w:i w:val="0"/>
          <w:sz w:val="24"/>
          <w:szCs w:val="24"/>
        </w:rPr>
        <w:t xml:space="preserve">", которые сгруппированы в </w:t>
      </w:r>
      <w:r w:rsidR="00E12B8D" w:rsidRPr="00A10C84">
        <w:rPr>
          <w:rFonts w:ascii="GHEA Grapalat" w:hAnsi="GHEA Grapalat"/>
          <w:i w:val="0"/>
          <w:sz w:val="24"/>
          <w:szCs w:val="24"/>
        </w:rPr>
        <w:t>лоты "</w:t>
      </w:r>
      <w:r w:rsidR="007C2EA9" w:rsidRPr="00A10C84">
        <w:rPr>
          <w:rFonts w:ascii="GHEA Grapalat" w:hAnsi="GHEA Grapalat"/>
          <w:i w:val="0"/>
          <w:sz w:val="24"/>
          <w:szCs w:val="24"/>
        </w:rPr>
        <w:t>60</w:t>
      </w:r>
      <w:r w:rsidR="00E12B8D" w:rsidRPr="00A10C84">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10C84" w:rsidRPr="00A10C84" w:rsidTr="008B1F5B">
        <w:trPr>
          <w:jc w:val="center"/>
        </w:trPr>
        <w:tc>
          <w:tcPr>
            <w:tcW w:w="2776" w:type="dxa"/>
            <w:gridSpan w:val="2"/>
            <w:vAlign w:val="center"/>
          </w:tcPr>
          <w:p w:rsidR="00E12B8D" w:rsidRPr="00A10C84" w:rsidRDefault="00E12B8D" w:rsidP="008B1F5B">
            <w:pPr>
              <w:pStyle w:val="23"/>
              <w:widowControl w:val="0"/>
              <w:spacing w:after="120" w:line="240" w:lineRule="auto"/>
              <w:ind w:firstLine="0"/>
              <w:jc w:val="center"/>
              <w:rPr>
                <w:rFonts w:ascii="GHEA Grapalat" w:hAnsi="GHEA Grapalat"/>
                <w:b/>
                <w:i/>
                <w:sz w:val="24"/>
                <w:szCs w:val="24"/>
              </w:rPr>
            </w:pPr>
            <w:r w:rsidRPr="00A10C84">
              <w:rPr>
                <w:rFonts w:ascii="GHEA Grapalat" w:hAnsi="GHEA Grapalat"/>
                <w:b/>
                <w:i/>
                <w:sz w:val="24"/>
                <w:szCs w:val="24"/>
              </w:rPr>
              <w:t>Лотов</w:t>
            </w:r>
          </w:p>
        </w:tc>
        <w:tc>
          <w:tcPr>
            <w:tcW w:w="6458" w:type="dxa"/>
            <w:vMerge w:val="restart"/>
            <w:vAlign w:val="center"/>
          </w:tcPr>
          <w:p w:rsidR="00E12B8D" w:rsidRPr="00A10C84" w:rsidRDefault="00E12B8D" w:rsidP="008B1F5B">
            <w:pPr>
              <w:pStyle w:val="23"/>
              <w:widowControl w:val="0"/>
              <w:spacing w:after="120" w:line="240" w:lineRule="auto"/>
              <w:ind w:firstLine="0"/>
              <w:jc w:val="center"/>
              <w:rPr>
                <w:rFonts w:ascii="GHEA Grapalat" w:hAnsi="GHEA Grapalat"/>
                <w:b/>
                <w:i/>
                <w:sz w:val="24"/>
                <w:szCs w:val="24"/>
              </w:rPr>
            </w:pPr>
            <w:r w:rsidRPr="00A10C84">
              <w:rPr>
                <w:rFonts w:ascii="GHEA Grapalat" w:hAnsi="GHEA Grapalat"/>
                <w:b/>
                <w:i/>
                <w:sz w:val="24"/>
                <w:szCs w:val="24"/>
              </w:rPr>
              <w:t>Наименование лота</w:t>
            </w:r>
          </w:p>
        </w:tc>
      </w:tr>
      <w:tr w:rsidR="00A10C84" w:rsidRPr="00A10C84" w:rsidTr="008B1F5B">
        <w:trPr>
          <w:jc w:val="center"/>
        </w:trPr>
        <w:tc>
          <w:tcPr>
            <w:tcW w:w="1530" w:type="dxa"/>
            <w:vAlign w:val="center"/>
          </w:tcPr>
          <w:p w:rsidR="00E12B8D" w:rsidRPr="00A10C84" w:rsidRDefault="00E12B8D" w:rsidP="008B1F5B">
            <w:pPr>
              <w:pStyle w:val="23"/>
              <w:widowControl w:val="0"/>
              <w:spacing w:after="120" w:line="240" w:lineRule="auto"/>
              <w:ind w:firstLine="0"/>
              <w:jc w:val="center"/>
              <w:rPr>
                <w:rFonts w:ascii="GHEA Grapalat" w:hAnsi="GHEA Grapalat"/>
                <w:sz w:val="24"/>
                <w:szCs w:val="24"/>
              </w:rPr>
            </w:pPr>
            <w:r w:rsidRPr="00A10C84">
              <w:rPr>
                <w:rFonts w:ascii="GHEA Grapalat" w:hAnsi="GHEA Grapalat"/>
                <w:b/>
                <w:i/>
                <w:sz w:val="24"/>
                <w:szCs w:val="24"/>
              </w:rPr>
              <w:t>Номера</w:t>
            </w:r>
          </w:p>
        </w:tc>
        <w:tc>
          <w:tcPr>
            <w:tcW w:w="1246" w:type="dxa"/>
            <w:vAlign w:val="center"/>
          </w:tcPr>
          <w:p w:rsidR="00E12B8D" w:rsidRPr="00A10C84" w:rsidRDefault="00E12B8D" w:rsidP="008B1F5B">
            <w:pPr>
              <w:pStyle w:val="23"/>
              <w:widowControl w:val="0"/>
              <w:spacing w:after="120" w:line="240" w:lineRule="auto"/>
              <w:ind w:firstLine="0"/>
              <w:jc w:val="center"/>
              <w:rPr>
                <w:rFonts w:ascii="GHEA Grapalat" w:hAnsi="GHEA Grapalat"/>
                <w:b/>
                <w:i/>
                <w:sz w:val="24"/>
                <w:szCs w:val="24"/>
              </w:rPr>
            </w:pPr>
            <w:r w:rsidRPr="00A10C84">
              <w:rPr>
                <w:rFonts w:ascii="GHEA Grapalat" w:hAnsi="GHEA Grapalat"/>
                <w:b/>
                <w:i/>
                <w:sz w:val="24"/>
                <w:szCs w:val="24"/>
              </w:rPr>
              <w:t>Цена закупки</w:t>
            </w:r>
          </w:p>
        </w:tc>
        <w:tc>
          <w:tcPr>
            <w:tcW w:w="6458" w:type="dxa"/>
            <w:vMerge/>
            <w:vAlign w:val="center"/>
          </w:tcPr>
          <w:p w:rsidR="00E12B8D" w:rsidRPr="00A10C84" w:rsidRDefault="00E12B8D" w:rsidP="008B1F5B">
            <w:pPr>
              <w:pStyle w:val="23"/>
              <w:widowControl w:val="0"/>
              <w:spacing w:after="120" w:line="240" w:lineRule="auto"/>
              <w:ind w:firstLine="0"/>
              <w:rPr>
                <w:rFonts w:ascii="GHEA Grapalat" w:hAnsi="GHEA Grapalat"/>
                <w:b/>
                <w:i/>
                <w:sz w:val="24"/>
                <w:szCs w:val="24"/>
              </w:rPr>
            </w:pPr>
          </w:p>
        </w:tc>
      </w:tr>
      <w:tr w:rsidR="00A10C84" w:rsidRPr="00A10C84" w:rsidTr="002A2867">
        <w:trPr>
          <w:jc w:val="center"/>
        </w:trPr>
        <w:tc>
          <w:tcPr>
            <w:tcW w:w="1530" w:type="dxa"/>
            <w:vAlign w:val="bottom"/>
          </w:tcPr>
          <w:p w:rsidR="00AB43A1" w:rsidRPr="00A10C84" w:rsidRDefault="00AB43A1" w:rsidP="009C624B">
            <w:pPr>
              <w:jc w:val="center"/>
              <w:rPr>
                <w:rFonts w:ascii="Arial Armenian" w:hAnsi="Arial Armenian" w:cs="Calibri"/>
                <w:sz w:val="20"/>
                <w:szCs w:val="20"/>
                <w:lang w:bidi="ar-SA"/>
              </w:rPr>
            </w:pPr>
            <w:r w:rsidRPr="00A10C84">
              <w:rPr>
                <w:rFonts w:ascii="Arial Armenian" w:hAnsi="Arial Armenian" w:cs="Calibri"/>
                <w:sz w:val="20"/>
                <w:szCs w:val="20"/>
              </w:rPr>
              <w:t>1</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bottom"/>
          </w:tcPr>
          <w:p w:rsidR="00AB43A1" w:rsidRPr="00A10C84" w:rsidRDefault="00AB43A1" w:rsidP="009C624B">
            <w:pPr>
              <w:pStyle w:val="23"/>
              <w:spacing w:line="240" w:lineRule="auto"/>
              <w:ind w:firstLine="0"/>
              <w:jc w:val="center"/>
              <w:rPr>
                <w:rFonts w:ascii="Sylfaen" w:hAnsi="Sylfaen"/>
                <w:sz w:val="16"/>
              </w:rPr>
            </w:pPr>
            <w:r w:rsidRPr="00A10C84">
              <w:rPr>
                <w:rFonts w:ascii="Calibri" w:hAnsi="Calibri" w:cs="Calibri"/>
              </w:rPr>
              <w:t>17400</w:t>
            </w:r>
          </w:p>
        </w:tc>
        <w:tc>
          <w:tcPr>
            <w:tcW w:w="6458" w:type="dxa"/>
            <w:vAlign w:val="center"/>
          </w:tcPr>
          <w:p w:rsidR="00AB43A1" w:rsidRPr="00A10C84" w:rsidRDefault="00AB43A1" w:rsidP="009C624B">
            <w:pPr>
              <w:jc w:val="center"/>
              <w:rPr>
                <w:rFonts w:ascii="GHEA Grapalat" w:hAnsi="GHEA Grapalat" w:cs="Calibri"/>
                <w:sz w:val="14"/>
                <w:szCs w:val="14"/>
              </w:rPr>
            </w:pPr>
            <w:r w:rsidRPr="00A10C84">
              <w:rPr>
                <w:rFonts w:ascii="GHEA Grapalat" w:hAnsi="GHEA Grapalat" w:cs="Calibri"/>
                <w:sz w:val="14"/>
                <w:szCs w:val="14"/>
                <w:lang w:val="hy-AM"/>
              </w:rPr>
              <w:t>Мука</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2</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sz w:val="16"/>
              </w:rPr>
            </w:pPr>
            <w:r>
              <w:rPr>
                <w:rFonts w:ascii="Calibri" w:hAnsi="Calibri" w:cs="Calibri"/>
                <w:color w:val="000000"/>
              </w:rPr>
              <w:t>682500</w:t>
            </w:r>
          </w:p>
        </w:tc>
        <w:tc>
          <w:tcPr>
            <w:tcW w:w="6458" w:type="dxa"/>
            <w:vAlign w:val="center"/>
          </w:tcPr>
          <w:p w:rsidR="00AB43A1" w:rsidRPr="00F50423" w:rsidRDefault="00AB43A1" w:rsidP="009C624B">
            <w:pPr>
              <w:jc w:val="center"/>
              <w:rPr>
                <w:rFonts w:ascii="GHEA Grapalat" w:hAnsi="GHEA Grapalat" w:cs="Calibri"/>
                <w:sz w:val="14"/>
                <w:szCs w:val="14"/>
                <w:lang w:val="hy-AM"/>
              </w:rPr>
            </w:pPr>
            <w:r w:rsidRPr="0062086F">
              <w:rPr>
                <w:rFonts w:ascii="GHEA Grapalat" w:hAnsi="GHEA Grapalat" w:cs="Calibri"/>
                <w:sz w:val="14"/>
                <w:szCs w:val="14"/>
              </w:rPr>
              <w:t>Хлеб</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3</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57000</w:t>
            </w:r>
          </w:p>
        </w:tc>
        <w:tc>
          <w:tcPr>
            <w:tcW w:w="6458" w:type="dxa"/>
            <w:vAlign w:val="center"/>
          </w:tcPr>
          <w:p w:rsidR="00AB43A1" w:rsidRPr="0062086F" w:rsidRDefault="00AB43A1" w:rsidP="009C624B">
            <w:pPr>
              <w:jc w:val="center"/>
              <w:rPr>
                <w:rFonts w:ascii="GHEA Grapalat" w:hAnsi="GHEA Grapalat" w:cs="Calibri"/>
                <w:sz w:val="14"/>
                <w:szCs w:val="14"/>
              </w:rPr>
            </w:pPr>
            <w:r>
              <w:rPr>
                <w:rFonts w:ascii="GHEA Grapalat" w:hAnsi="GHEA Grapalat" w:cs="Calibri"/>
                <w:sz w:val="14"/>
                <w:szCs w:val="14"/>
              </w:rPr>
              <w:t>булочка</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4</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72150</w:t>
            </w:r>
          </w:p>
        </w:tc>
        <w:tc>
          <w:tcPr>
            <w:tcW w:w="6458" w:type="dxa"/>
            <w:vAlign w:val="center"/>
          </w:tcPr>
          <w:p w:rsidR="00AB43A1" w:rsidRPr="007C3733" w:rsidRDefault="00AB43A1" w:rsidP="009C624B">
            <w:pPr>
              <w:jc w:val="center"/>
              <w:rPr>
                <w:rFonts w:ascii="GHEA Grapalat" w:hAnsi="GHEA Grapalat" w:cs="Calibri"/>
                <w:sz w:val="14"/>
                <w:szCs w:val="14"/>
                <w:lang w:val="hy-AM"/>
              </w:rPr>
            </w:pPr>
            <w:r w:rsidRPr="0062086F">
              <w:rPr>
                <w:rFonts w:ascii="GHEA Grapalat" w:hAnsi="GHEA Grapalat" w:cs="Calibri"/>
                <w:sz w:val="14"/>
                <w:szCs w:val="14"/>
              </w:rPr>
              <w:t>Макаронные изделия</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5</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63000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Сахар</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6</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1020000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Масло</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7</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42000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Подсолнечное масло</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8</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45820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рис</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9</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63500</w:t>
            </w:r>
          </w:p>
        </w:tc>
        <w:tc>
          <w:tcPr>
            <w:tcW w:w="6458" w:type="dxa"/>
            <w:vAlign w:val="center"/>
          </w:tcPr>
          <w:p w:rsidR="00AB43A1" w:rsidRPr="00A24A0C" w:rsidRDefault="00AB43A1" w:rsidP="009C624B">
            <w:pPr>
              <w:jc w:val="center"/>
              <w:rPr>
                <w:rFonts w:ascii="GHEA Grapalat" w:hAnsi="GHEA Grapalat" w:cs="Calibri"/>
                <w:sz w:val="14"/>
                <w:szCs w:val="14"/>
                <w:lang w:val="hy-AM"/>
              </w:rPr>
            </w:pPr>
            <w:r w:rsidRPr="0062086F">
              <w:rPr>
                <w:rFonts w:ascii="GHEA Grapalat" w:hAnsi="GHEA Grapalat" w:cs="Calibri"/>
                <w:sz w:val="14"/>
                <w:szCs w:val="14"/>
              </w:rPr>
              <w:t>Гречиха</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10</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39900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Чечевица</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11</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27900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Горох</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12</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14060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Зерна пшеницы</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13</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17020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Пожалуйста</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14</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6300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Белая пшеница</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15</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133000</w:t>
            </w:r>
          </w:p>
        </w:tc>
        <w:tc>
          <w:tcPr>
            <w:tcW w:w="6458" w:type="dxa"/>
            <w:vAlign w:val="center"/>
          </w:tcPr>
          <w:p w:rsidR="00AB43A1" w:rsidRPr="00233E57" w:rsidRDefault="00AB43A1" w:rsidP="009C624B">
            <w:pPr>
              <w:jc w:val="center"/>
              <w:rPr>
                <w:rFonts w:ascii="GHEA Grapalat" w:hAnsi="GHEA Grapalat" w:cs="Calibri"/>
                <w:sz w:val="14"/>
                <w:szCs w:val="14"/>
                <w:lang w:val="hy-AM"/>
              </w:rPr>
            </w:pPr>
            <w:r>
              <w:rPr>
                <w:rFonts w:ascii="GHEA Grapalat" w:hAnsi="GHEA Grapalat" w:cs="Calibri"/>
                <w:sz w:val="14"/>
                <w:szCs w:val="14"/>
                <w:lang w:val="hy-AM"/>
              </w:rPr>
              <w:t>Яйцо</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16</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623500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Говядина</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17</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526750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Куриная грудка</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18</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105000</w:t>
            </w:r>
          </w:p>
        </w:tc>
        <w:tc>
          <w:tcPr>
            <w:tcW w:w="6458" w:type="dxa"/>
            <w:vAlign w:val="center"/>
          </w:tcPr>
          <w:p w:rsidR="00AB43A1" w:rsidRPr="009256FD" w:rsidRDefault="00AB43A1" w:rsidP="009C624B">
            <w:pPr>
              <w:jc w:val="center"/>
              <w:rPr>
                <w:rFonts w:ascii="GHEA Grapalat" w:hAnsi="GHEA Grapalat" w:cs="Calibri"/>
                <w:sz w:val="20"/>
                <w:szCs w:val="20"/>
              </w:rPr>
            </w:pPr>
            <w:r w:rsidRPr="0062086F">
              <w:rPr>
                <w:rFonts w:ascii="GHEA Grapalat" w:hAnsi="GHEA Grapalat" w:cs="Calibri"/>
                <w:sz w:val="14"/>
                <w:szCs w:val="14"/>
              </w:rPr>
              <w:t>Сыр</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19</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55000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Молоко</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20</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100750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Йогурт</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lastRenderedPageBreak/>
              <w:t>21</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167500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Кислый</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22</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7D0324" w:rsidP="009C624B">
            <w:pPr>
              <w:pStyle w:val="23"/>
              <w:spacing w:line="240" w:lineRule="auto"/>
              <w:ind w:firstLine="0"/>
              <w:jc w:val="center"/>
              <w:rPr>
                <w:rFonts w:ascii="Sylfaen" w:hAnsi="Sylfaen"/>
              </w:rPr>
            </w:pPr>
            <w:r>
              <w:rPr>
                <w:rFonts w:ascii="Calibri" w:hAnsi="Calibri" w:cs="Calibri"/>
                <w:color w:val="000000"/>
              </w:rPr>
              <w:t>35000</w:t>
            </w:r>
          </w:p>
        </w:tc>
        <w:tc>
          <w:tcPr>
            <w:tcW w:w="6458" w:type="dxa"/>
            <w:vAlign w:val="center"/>
          </w:tcPr>
          <w:p w:rsidR="00AB43A1" w:rsidRPr="00233E57" w:rsidRDefault="00AB43A1" w:rsidP="009C624B">
            <w:pPr>
              <w:jc w:val="center"/>
              <w:rPr>
                <w:rFonts w:ascii="GHEA Grapalat" w:hAnsi="GHEA Grapalat" w:cs="Calibri"/>
                <w:sz w:val="14"/>
                <w:szCs w:val="14"/>
                <w:lang w:val="hy-AM"/>
              </w:rPr>
            </w:pPr>
            <w:r w:rsidRPr="0062086F">
              <w:rPr>
                <w:rFonts w:ascii="GHEA Grapalat" w:hAnsi="GHEA Grapalat" w:cs="Calibri"/>
                <w:sz w:val="14"/>
                <w:szCs w:val="14"/>
              </w:rPr>
              <w:t>Творог</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23</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133280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Сгущенное молоко</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24</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72600</w:t>
            </w:r>
          </w:p>
        </w:tc>
        <w:tc>
          <w:tcPr>
            <w:tcW w:w="6458" w:type="dxa"/>
            <w:vAlign w:val="center"/>
          </w:tcPr>
          <w:p w:rsidR="00AB43A1" w:rsidRPr="0062086F" w:rsidRDefault="00AB43A1" w:rsidP="009C624B">
            <w:pPr>
              <w:jc w:val="center"/>
              <w:rPr>
                <w:rFonts w:ascii="GHEA Grapalat" w:hAnsi="GHEA Grapalat" w:cs="Calibri"/>
                <w:sz w:val="14"/>
                <w:szCs w:val="14"/>
              </w:rPr>
            </w:pPr>
            <w:r w:rsidRPr="0062086F">
              <w:rPr>
                <w:rFonts w:ascii="GHEA Grapalat" w:hAnsi="GHEA Grapalat" w:cs="Calibri"/>
                <w:sz w:val="14"/>
                <w:szCs w:val="14"/>
              </w:rPr>
              <w:t>печенье</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25</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56000</w:t>
            </w:r>
          </w:p>
        </w:tc>
        <w:tc>
          <w:tcPr>
            <w:tcW w:w="6458" w:type="dxa"/>
            <w:vAlign w:val="center"/>
          </w:tcPr>
          <w:p w:rsidR="00AB43A1" w:rsidRPr="0062086F" w:rsidRDefault="00AB43A1" w:rsidP="009C624B">
            <w:pPr>
              <w:jc w:val="center"/>
              <w:rPr>
                <w:rFonts w:ascii="GHEA Grapalat" w:hAnsi="GHEA Grapalat" w:cs="Calibri"/>
                <w:sz w:val="14"/>
                <w:szCs w:val="14"/>
              </w:rPr>
            </w:pPr>
            <w:r w:rsidRPr="005C1660">
              <w:rPr>
                <w:rFonts w:ascii="GHEA Grapalat" w:hAnsi="GHEA Grapalat" w:cs="Calibri"/>
                <w:color w:val="000000" w:themeColor="text1"/>
                <w:sz w:val="14"/>
                <w:szCs w:val="14"/>
              </w:rPr>
              <w:t>Конфеты</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26</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51300</w:t>
            </w:r>
          </w:p>
        </w:tc>
        <w:tc>
          <w:tcPr>
            <w:tcW w:w="6458" w:type="dxa"/>
            <w:vAlign w:val="center"/>
          </w:tcPr>
          <w:p w:rsidR="00AB43A1" w:rsidRPr="00C9372E" w:rsidRDefault="00AB43A1" w:rsidP="009C624B">
            <w:pPr>
              <w:jc w:val="center"/>
              <w:rPr>
                <w:rFonts w:ascii="GHEA Grapalat" w:hAnsi="GHEA Grapalat" w:cs="Calibri"/>
                <w:sz w:val="14"/>
                <w:szCs w:val="14"/>
                <w:lang w:val="hy-AM"/>
              </w:rPr>
            </w:pPr>
            <w:r>
              <w:rPr>
                <w:rFonts w:ascii="GHEA Grapalat" w:hAnsi="GHEA Grapalat" w:cs="Calibri"/>
                <w:sz w:val="14"/>
                <w:szCs w:val="14"/>
                <w:lang w:val="hy-AM"/>
              </w:rPr>
              <w:t>глушилка</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27</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15410</w:t>
            </w:r>
          </w:p>
        </w:tc>
        <w:tc>
          <w:tcPr>
            <w:tcW w:w="6458" w:type="dxa"/>
            <w:vAlign w:val="center"/>
          </w:tcPr>
          <w:p w:rsidR="00AB43A1" w:rsidRPr="001858AB" w:rsidRDefault="00AB43A1" w:rsidP="009C624B">
            <w:pPr>
              <w:jc w:val="center"/>
              <w:rPr>
                <w:rFonts w:ascii="GHEA Grapalat" w:hAnsi="GHEA Grapalat" w:cs="Calibri"/>
                <w:sz w:val="14"/>
                <w:szCs w:val="14"/>
                <w:lang w:val="hy-AM"/>
              </w:rPr>
            </w:pPr>
            <w:r>
              <w:rPr>
                <w:rFonts w:ascii="GHEA Grapalat" w:hAnsi="GHEA Grapalat" w:cs="Calibri"/>
                <w:sz w:val="14"/>
                <w:szCs w:val="14"/>
                <w:lang w:val="hy-AM"/>
              </w:rPr>
              <w:t>Чай</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28</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9000</w:t>
            </w:r>
          </w:p>
        </w:tc>
        <w:tc>
          <w:tcPr>
            <w:tcW w:w="6458" w:type="dxa"/>
            <w:vAlign w:val="bottom"/>
          </w:tcPr>
          <w:p w:rsidR="00AB43A1" w:rsidRPr="001858AB" w:rsidRDefault="00AB43A1" w:rsidP="009C624B">
            <w:pPr>
              <w:jc w:val="center"/>
              <w:rPr>
                <w:rFonts w:ascii="GHEA Grapalat" w:hAnsi="GHEA Grapalat" w:cs="Calibri"/>
                <w:sz w:val="18"/>
                <w:szCs w:val="18"/>
              </w:rPr>
            </w:pPr>
            <w:r w:rsidRPr="001858AB">
              <w:rPr>
                <w:rFonts w:ascii="Sylfaen" w:hAnsi="Sylfaen" w:cs="Sylfaen"/>
                <w:color w:val="000000"/>
                <w:sz w:val="18"/>
                <w:szCs w:val="18"/>
              </w:rPr>
              <w:t>Соль:</w:t>
            </w:r>
            <w:r w:rsidRPr="001858AB">
              <w:rPr>
                <w:rFonts w:ascii="Calibri" w:hAnsi="Calibri"/>
                <w:color w:val="000000"/>
                <w:sz w:val="18"/>
                <w:szCs w:val="18"/>
              </w:rPr>
              <w:t xml:space="preserve"> </w:t>
            </w:r>
            <w:r w:rsidRPr="001858AB">
              <w:rPr>
                <w:rFonts w:ascii="Sylfaen" w:hAnsi="Sylfaen" w:cs="Sylfaen"/>
                <w:color w:val="000000"/>
                <w:sz w:val="18"/>
                <w:szCs w:val="18"/>
              </w:rPr>
              <w:t>кормить</w:t>
            </w:r>
            <w:r w:rsidRPr="001858AB">
              <w:rPr>
                <w:rFonts w:ascii="Calibri" w:hAnsi="Calibri"/>
                <w:color w:val="000000"/>
                <w:sz w:val="18"/>
                <w:szCs w:val="18"/>
              </w:rPr>
              <w:t xml:space="preserve"> </w:t>
            </w:r>
            <w:r w:rsidRPr="001858AB">
              <w:rPr>
                <w:rFonts w:ascii="Sylfaen" w:hAnsi="Sylfaen" w:cs="Sylfaen"/>
                <w:color w:val="000000"/>
                <w:sz w:val="18"/>
                <w:szCs w:val="18"/>
              </w:rPr>
              <w:t>маленький</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29</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93500</w:t>
            </w:r>
          </w:p>
        </w:tc>
        <w:tc>
          <w:tcPr>
            <w:tcW w:w="6458" w:type="dxa"/>
            <w:vAlign w:val="bottom"/>
          </w:tcPr>
          <w:p w:rsidR="00AB43A1" w:rsidRPr="001858AB" w:rsidRDefault="00AB43A1" w:rsidP="009C624B">
            <w:pPr>
              <w:jc w:val="center"/>
              <w:rPr>
                <w:rFonts w:ascii="GHEA Grapalat" w:hAnsi="GHEA Grapalat" w:cs="Calibri"/>
                <w:sz w:val="18"/>
                <w:szCs w:val="18"/>
                <w:lang w:val="hy-AM"/>
              </w:rPr>
            </w:pPr>
            <w:r w:rsidRPr="001858AB">
              <w:rPr>
                <w:rFonts w:ascii="Sylfaen" w:hAnsi="Sylfaen" w:cs="Sylfaen"/>
                <w:color w:val="000000"/>
                <w:sz w:val="18"/>
                <w:szCs w:val="18"/>
                <w:lang w:val="hy-AM"/>
              </w:rPr>
              <w:t>Из фруктов</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и:</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из овощей</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готовый</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соки</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30</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7000</w:t>
            </w:r>
          </w:p>
        </w:tc>
        <w:tc>
          <w:tcPr>
            <w:tcW w:w="6458" w:type="dxa"/>
            <w:vAlign w:val="center"/>
          </w:tcPr>
          <w:p w:rsidR="00AB43A1" w:rsidRPr="001858AB" w:rsidRDefault="00AB43A1" w:rsidP="009C624B">
            <w:pPr>
              <w:jc w:val="center"/>
              <w:rPr>
                <w:rFonts w:ascii="GHEA Grapalat" w:hAnsi="GHEA Grapalat" w:cs="Calibri"/>
                <w:sz w:val="18"/>
                <w:szCs w:val="18"/>
              </w:rPr>
            </w:pPr>
            <w:r w:rsidRPr="001858AB">
              <w:rPr>
                <w:rFonts w:ascii="Sylfaen" w:hAnsi="Sylfaen" w:cs="Sylfaen"/>
                <w:color w:val="262626"/>
                <w:sz w:val="18"/>
                <w:szCs w:val="18"/>
              </w:rPr>
              <w:t>Панировочные сухари</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31</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1000</w:t>
            </w:r>
          </w:p>
        </w:tc>
        <w:tc>
          <w:tcPr>
            <w:tcW w:w="6458" w:type="dxa"/>
            <w:vAlign w:val="bottom"/>
          </w:tcPr>
          <w:p w:rsidR="00AB43A1" w:rsidRPr="001858AB" w:rsidRDefault="00AB43A1" w:rsidP="009C624B">
            <w:pPr>
              <w:jc w:val="center"/>
              <w:rPr>
                <w:rFonts w:ascii="GHEA Grapalat" w:hAnsi="GHEA Grapalat" w:cs="Calibri"/>
                <w:sz w:val="18"/>
                <w:szCs w:val="18"/>
              </w:rPr>
            </w:pPr>
            <w:r w:rsidRPr="001858AB">
              <w:rPr>
                <w:rFonts w:ascii="Sylfaen" w:hAnsi="Sylfaen" w:cs="Sylfaen"/>
                <w:color w:val="000000"/>
                <w:sz w:val="18"/>
                <w:szCs w:val="18"/>
              </w:rPr>
              <w:t>Дрожжи</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32</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4200</w:t>
            </w:r>
          </w:p>
        </w:tc>
        <w:tc>
          <w:tcPr>
            <w:tcW w:w="6458" w:type="dxa"/>
            <w:vAlign w:val="bottom"/>
          </w:tcPr>
          <w:p w:rsidR="00AB43A1" w:rsidRPr="001858AB" w:rsidRDefault="00AB43A1" w:rsidP="009C624B">
            <w:pPr>
              <w:jc w:val="center"/>
              <w:rPr>
                <w:rFonts w:ascii="GHEA Grapalat" w:hAnsi="GHEA Grapalat" w:cs="Calibri"/>
                <w:sz w:val="18"/>
                <w:szCs w:val="18"/>
              </w:rPr>
            </w:pPr>
            <w:r w:rsidRPr="001858AB">
              <w:rPr>
                <w:rFonts w:ascii="Sylfaen" w:hAnsi="Sylfaen" w:cs="Sylfaen"/>
                <w:color w:val="000000"/>
                <w:sz w:val="18"/>
                <w:szCs w:val="18"/>
              </w:rPr>
              <w:t>Газировка</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33</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45000</w:t>
            </w:r>
          </w:p>
        </w:tc>
        <w:tc>
          <w:tcPr>
            <w:tcW w:w="6458" w:type="dxa"/>
            <w:vAlign w:val="bottom"/>
          </w:tcPr>
          <w:p w:rsidR="00AB43A1" w:rsidRPr="001858AB" w:rsidRDefault="00AB43A1" w:rsidP="009C624B">
            <w:pPr>
              <w:jc w:val="center"/>
              <w:rPr>
                <w:rFonts w:ascii="GHEA Grapalat" w:hAnsi="GHEA Grapalat" w:cs="Calibri"/>
                <w:sz w:val="18"/>
                <w:szCs w:val="18"/>
              </w:rPr>
            </w:pPr>
            <w:r w:rsidRPr="001858AB">
              <w:rPr>
                <w:rFonts w:ascii="Sylfaen" w:hAnsi="Sylfaen" w:cs="Sylfaen"/>
                <w:color w:val="000000"/>
                <w:sz w:val="18"/>
                <w:szCs w:val="18"/>
              </w:rPr>
              <w:t>Помидор</w:t>
            </w:r>
            <w:r w:rsidRPr="001858AB">
              <w:rPr>
                <w:rFonts w:ascii="Calibri" w:hAnsi="Calibri"/>
                <w:color w:val="000000"/>
                <w:sz w:val="18"/>
                <w:szCs w:val="18"/>
              </w:rPr>
              <w:t xml:space="preserve"> </w:t>
            </w:r>
            <w:r w:rsidRPr="001858AB">
              <w:rPr>
                <w:rFonts w:ascii="Sylfaen" w:hAnsi="Sylfaen" w:cs="Sylfaen"/>
                <w:color w:val="000000"/>
                <w:sz w:val="18"/>
                <w:szCs w:val="18"/>
              </w:rPr>
              <w:t>вставить</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34</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600</w:t>
            </w:r>
          </w:p>
        </w:tc>
        <w:tc>
          <w:tcPr>
            <w:tcW w:w="6458" w:type="dxa"/>
            <w:vAlign w:val="bottom"/>
          </w:tcPr>
          <w:p w:rsidR="00AB43A1" w:rsidRPr="001858AB" w:rsidRDefault="00AB43A1" w:rsidP="009C624B">
            <w:pPr>
              <w:jc w:val="center"/>
              <w:rPr>
                <w:rFonts w:ascii="GHEA Grapalat" w:hAnsi="GHEA Grapalat" w:cs="Calibri"/>
                <w:sz w:val="18"/>
                <w:szCs w:val="18"/>
              </w:rPr>
            </w:pPr>
            <w:r w:rsidRPr="001858AB">
              <w:rPr>
                <w:rFonts w:ascii="Sylfaen" w:hAnsi="Sylfaen" w:cs="Sylfaen"/>
                <w:color w:val="000000"/>
                <w:sz w:val="18"/>
                <w:szCs w:val="18"/>
              </w:rPr>
              <w:t>Ваниль</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35</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11000</w:t>
            </w:r>
          </w:p>
        </w:tc>
        <w:tc>
          <w:tcPr>
            <w:tcW w:w="6458" w:type="dxa"/>
            <w:vAlign w:val="bottom"/>
          </w:tcPr>
          <w:p w:rsidR="00AB43A1" w:rsidRPr="001858AB" w:rsidRDefault="00AB43A1" w:rsidP="009C624B">
            <w:pPr>
              <w:jc w:val="center"/>
              <w:rPr>
                <w:rFonts w:ascii="GHEA Grapalat" w:hAnsi="GHEA Grapalat" w:cs="Calibri"/>
                <w:sz w:val="18"/>
                <w:szCs w:val="18"/>
              </w:rPr>
            </w:pPr>
            <w:r w:rsidRPr="001858AB">
              <w:rPr>
                <w:rFonts w:ascii="Sylfaen" w:hAnsi="Sylfaen" w:cs="Sylfaen"/>
                <w:color w:val="000000"/>
                <w:sz w:val="18"/>
                <w:szCs w:val="18"/>
              </w:rPr>
              <w:t>Овес</w:t>
            </w:r>
            <w:r w:rsidRPr="001858AB">
              <w:rPr>
                <w:rFonts w:ascii="Calibri" w:hAnsi="Calibri"/>
                <w:color w:val="000000"/>
                <w:sz w:val="18"/>
                <w:szCs w:val="18"/>
              </w:rPr>
              <w:t xml:space="preserve"> </w:t>
            </w:r>
            <w:r w:rsidRPr="001858AB">
              <w:rPr>
                <w:rFonts w:ascii="Sylfaen" w:hAnsi="Sylfaen" w:cs="Sylfaen"/>
                <w:color w:val="000000"/>
                <w:sz w:val="18"/>
                <w:szCs w:val="18"/>
              </w:rPr>
              <w:t>хлопья</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36</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4500</w:t>
            </w:r>
          </w:p>
        </w:tc>
        <w:tc>
          <w:tcPr>
            <w:tcW w:w="6458" w:type="dxa"/>
            <w:vAlign w:val="bottom"/>
          </w:tcPr>
          <w:p w:rsidR="00AB43A1" w:rsidRPr="001858AB" w:rsidRDefault="00AB43A1" w:rsidP="009C624B">
            <w:pPr>
              <w:jc w:val="center"/>
              <w:rPr>
                <w:rFonts w:ascii="GHEA Grapalat" w:hAnsi="GHEA Grapalat" w:cs="Calibri"/>
                <w:sz w:val="18"/>
                <w:szCs w:val="18"/>
              </w:rPr>
            </w:pPr>
            <w:r w:rsidRPr="001858AB">
              <w:rPr>
                <w:rFonts w:ascii="Sylfaen" w:hAnsi="Sylfaen" w:cs="Sylfaen"/>
                <w:color w:val="000000"/>
                <w:sz w:val="18"/>
                <w:szCs w:val="18"/>
              </w:rPr>
              <w:t>Какао</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37</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37500</w:t>
            </w:r>
          </w:p>
        </w:tc>
        <w:tc>
          <w:tcPr>
            <w:tcW w:w="6458" w:type="dxa"/>
            <w:vAlign w:val="bottom"/>
          </w:tcPr>
          <w:p w:rsidR="00AB43A1" w:rsidRPr="001858AB" w:rsidRDefault="00AB43A1" w:rsidP="009C624B">
            <w:pPr>
              <w:jc w:val="center"/>
              <w:rPr>
                <w:rFonts w:ascii="GHEA Grapalat" w:hAnsi="GHEA Grapalat" w:cs="Calibri"/>
                <w:sz w:val="18"/>
                <w:szCs w:val="18"/>
              </w:rPr>
            </w:pPr>
            <w:r w:rsidRPr="001858AB">
              <w:rPr>
                <w:rFonts w:ascii="Sylfaen" w:hAnsi="Sylfaen" w:cs="Sylfaen"/>
                <w:color w:val="000000"/>
                <w:sz w:val="18"/>
                <w:szCs w:val="18"/>
              </w:rPr>
              <w:t>Кукуруза</w:t>
            </w:r>
            <w:r w:rsidRPr="001858AB">
              <w:rPr>
                <w:rFonts w:ascii="Calibri" w:hAnsi="Calibri"/>
                <w:color w:val="000000"/>
                <w:sz w:val="18"/>
                <w:szCs w:val="18"/>
              </w:rPr>
              <w:t xml:space="preserve"> </w:t>
            </w:r>
            <w:r w:rsidRPr="001858AB">
              <w:rPr>
                <w:rFonts w:ascii="Sylfaen" w:hAnsi="Sylfaen" w:cs="Sylfaen"/>
                <w:color w:val="000000"/>
                <w:sz w:val="18"/>
                <w:szCs w:val="18"/>
              </w:rPr>
              <w:t>сухой</w:t>
            </w:r>
            <w:r w:rsidRPr="001858AB">
              <w:rPr>
                <w:rFonts w:ascii="Calibri" w:hAnsi="Calibri"/>
                <w:color w:val="000000"/>
                <w:sz w:val="18"/>
                <w:szCs w:val="18"/>
              </w:rPr>
              <w:t xml:space="preserve"> </w:t>
            </w:r>
            <w:r w:rsidRPr="001858AB">
              <w:rPr>
                <w:rFonts w:ascii="Sylfaen" w:hAnsi="Sylfaen" w:cs="Sylfaen"/>
                <w:color w:val="000000"/>
                <w:sz w:val="18"/>
                <w:szCs w:val="18"/>
              </w:rPr>
              <w:t>хлопья</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38</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18750</w:t>
            </w:r>
          </w:p>
        </w:tc>
        <w:tc>
          <w:tcPr>
            <w:tcW w:w="6458" w:type="dxa"/>
            <w:vAlign w:val="bottom"/>
          </w:tcPr>
          <w:p w:rsidR="00AB43A1" w:rsidRPr="001858AB" w:rsidRDefault="00AB43A1" w:rsidP="009C624B">
            <w:pPr>
              <w:jc w:val="center"/>
              <w:rPr>
                <w:rFonts w:ascii="GHEA Grapalat" w:hAnsi="GHEA Grapalat" w:cs="Calibri"/>
                <w:sz w:val="18"/>
                <w:szCs w:val="18"/>
              </w:rPr>
            </w:pPr>
            <w:r w:rsidRPr="001858AB">
              <w:rPr>
                <w:rFonts w:ascii="Sylfaen" w:hAnsi="Sylfaen" w:cs="Sylfaen"/>
                <w:color w:val="000000"/>
                <w:sz w:val="18"/>
                <w:szCs w:val="18"/>
              </w:rPr>
              <w:t>Зеленый</w:t>
            </w:r>
            <w:r w:rsidRPr="001858AB">
              <w:rPr>
                <w:rFonts w:ascii="Calibri" w:hAnsi="Calibri"/>
                <w:color w:val="000000"/>
                <w:sz w:val="18"/>
                <w:szCs w:val="18"/>
              </w:rPr>
              <w:t xml:space="preserve"> </w:t>
            </w:r>
            <w:r w:rsidRPr="001858AB">
              <w:rPr>
                <w:rFonts w:ascii="Sylfaen" w:hAnsi="Sylfaen" w:cs="Sylfaen"/>
                <w:color w:val="000000"/>
                <w:sz w:val="18"/>
                <w:szCs w:val="18"/>
              </w:rPr>
              <w:t>горох</w:t>
            </w:r>
            <w:r w:rsidRPr="001858AB">
              <w:rPr>
                <w:rFonts w:ascii="Calibri" w:hAnsi="Calibri"/>
                <w:color w:val="000000"/>
                <w:sz w:val="18"/>
                <w:szCs w:val="18"/>
              </w:rPr>
              <w:t xml:space="preserve"> </w:t>
            </w:r>
            <w:r w:rsidRPr="001858AB">
              <w:rPr>
                <w:rFonts w:ascii="Sylfaen" w:hAnsi="Sylfaen" w:cs="Sylfaen"/>
                <w:color w:val="000000"/>
                <w:sz w:val="18"/>
                <w:szCs w:val="18"/>
              </w:rPr>
              <w:t>консервированный</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39</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22500</w:t>
            </w:r>
          </w:p>
        </w:tc>
        <w:tc>
          <w:tcPr>
            <w:tcW w:w="6458" w:type="dxa"/>
            <w:vAlign w:val="bottom"/>
          </w:tcPr>
          <w:p w:rsidR="00AB43A1" w:rsidRPr="001858AB" w:rsidRDefault="00AB43A1" w:rsidP="009C624B">
            <w:pPr>
              <w:jc w:val="center"/>
              <w:rPr>
                <w:rFonts w:ascii="GHEA Grapalat" w:hAnsi="GHEA Grapalat" w:cs="Calibri"/>
                <w:sz w:val="18"/>
                <w:szCs w:val="18"/>
              </w:rPr>
            </w:pPr>
            <w:r w:rsidRPr="001858AB">
              <w:rPr>
                <w:rFonts w:ascii="Sylfaen" w:hAnsi="Sylfaen" w:cs="Sylfaen"/>
                <w:color w:val="000000"/>
                <w:sz w:val="18"/>
                <w:szCs w:val="18"/>
              </w:rPr>
              <w:t>Кукуруза</w:t>
            </w:r>
            <w:r w:rsidRPr="001858AB">
              <w:rPr>
                <w:rFonts w:ascii="Calibri" w:hAnsi="Calibri"/>
                <w:color w:val="000000"/>
                <w:sz w:val="18"/>
                <w:szCs w:val="18"/>
              </w:rPr>
              <w:t xml:space="preserve"> </w:t>
            </w:r>
            <w:r w:rsidRPr="001858AB">
              <w:rPr>
                <w:rFonts w:ascii="Sylfaen" w:hAnsi="Sylfaen" w:cs="Sylfaen"/>
                <w:color w:val="000000"/>
                <w:sz w:val="18"/>
                <w:szCs w:val="18"/>
              </w:rPr>
              <w:t>консервированный</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40</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pStyle w:val="23"/>
              <w:spacing w:line="240" w:lineRule="auto"/>
              <w:ind w:firstLine="0"/>
              <w:jc w:val="center"/>
              <w:rPr>
                <w:rFonts w:ascii="Sylfaen" w:hAnsi="Sylfaen"/>
              </w:rPr>
            </w:pPr>
            <w:r>
              <w:rPr>
                <w:rFonts w:ascii="Calibri" w:hAnsi="Calibri" w:cs="Calibri"/>
                <w:color w:val="000000"/>
              </w:rPr>
              <w:t>15000</w:t>
            </w:r>
          </w:p>
        </w:tc>
        <w:tc>
          <w:tcPr>
            <w:tcW w:w="6458" w:type="dxa"/>
            <w:vAlign w:val="bottom"/>
          </w:tcPr>
          <w:p w:rsidR="00AB43A1" w:rsidRPr="001858AB" w:rsidRDefault="00AB43A1" w:rsidP="009C624B">
            <w:pPr>
              <w:jc w:val="center"/>
              <w:rPr>
                <w:rFonts w:ascii="GHEA Grapalat" w:hAnsi="GHEA Grapalat" w:cs="Calibri"/>
                <w:sz w:val="18"/>
                <w:szCs w:val="18"/>
              </w:rPr>
            </w:pPr>
            <w:r w:rsidRPr="001858AB">
              <w:rPr>
                <w:rFonts w:ascii="Sylfaen" w:hAnsi="Sylfaen" w:cs="Sylfaen"/>
                <w:color w:val="000000"/>
                <w:sz w:val="18"/>
                <w:szCs w:val="18"/>
              </w:rPr>
              <w:t>Черный</w:t>
            </w:r>
            <w:r w:rsidRPr="001858AB">
              <w:rPr>
                <w:rFonts w:ascii="Calibri" w:hAnsi="Calibri"/>
                <w:color w:val="000000"/>
                <w:sz w:val="18"/>
                <w:szCs w:val="18"/>
              </w:rPr>
              <w:t xml:space="preserve"> </w:t>
            </w:r>
            <w:r w:rsidRPr="001858AB">
              <w:rPr>
                <w:rFonts w:ascii="Sylfaen" w:hAnsi="Sylfaen" w:cs="Sylfaen"/>
                <w:color w:val="000000"/>
                <w:sz w:val="18"/>
                <w:szCs w:val="18"/>
              </w:rPr>
              <w:t>и:</w:t>
            </w:r>
            <w:r w:rsidRPr="001858AB">
              <w:rPr>
                <w:rFonts w:ascii="Calibri" w:hAnsi="Calibri"/>
                <w:color w:val="000000"/>
                <w:sz w:val="18"/>
                <w:szCs w:val="18"/>
              </w:rPr>
              <w:t xml:space="preserve"> </w:t>
            </w:r>
            <w:r w:rsidRPr="001858AB">
              <w:rPr>
                <w:rFonts w:ascii="Sylfaen" w:hAnsi="Sylfaen" w:cs="Sylfaen"/>
                <w:color w:val="000000"/>
                <w:sz w:val="18"/>
                <w:szCs w:val="18"/>
              </w:rPr>
              <w:t>красный</w:t>
            </w:r>
            <w:r w:rsidRPr="001858AB">
              <w:rPr>
                <w:rFonts w:ascii="Calibri" w:hAnsi="Calibri"/>
                <w:color w:val="000000"/>
                <w:sz w:val="18"/>
                <w:szCs w:val="18"/>
              </w:rPr>
              <w:t xml:space="preserve"> </w:t>
            </w:r>
            <w:r w:rsidRPr="001858AB">
              <w:rPr>
                <w:rFonts w:ascii="Sylfaen" w:hAnsi="Sylfaen" w:cs="Sylfaen"/>
                <w:color w:val="000000"/>
                <w:sz w:val="18"/>
                <w:szCs w:val="18"/>
              </w:rPr>
              <w:t>перец</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41</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360</w:t>
            </w:r>
          </w:p>
        </w:tc>
        <w:tc>
          <w:tcPr>
            <w:tcW w:w="6458" w:type="dxa"/>
            <w:vAlign w:val="bottom"/>
          </w:tcPr>
          <w:p w:rsidR="00AB43A1" w:rsidRPr="001858AB" w:rsidRDefault="00AB43A1" w:rsidP="009C624B">
            <w:pPr>
              <w:jc w:val="center"/>
              <w:rPr>
                <w:rFonts w:ascii="GHEA Grapalat" w:hAnsi="GHEA Grapalat" w:cs="Calibri"/>
                <w:sz w:val="20"/>
                <w:szCs w:val="20"/>
              </w:rPr>
            </w:pPr>
            <w:r w:rsidRPr="001858AB">
              <w:rPr>
                <w:rFonts w:ascii="Sylfaen" w:hAnsi="Sylfaen" w:cs="Sylfaen"/>
                <w:color w:val="000000"/>
                <w:sz w:val="20"/>
                <w:szCs w:val="20"/>
              </w:rPr>
              <w:t>Лавровый лист</w:t>
            </w:r>
            <w:r w:rsidRPr="001858AB">
              <w:rPr>
                <w:rFonts w:ascii="Calibri" w:hAnsi="Calibri"/>
                <w:color w:val="000000"/>
                <w:sz w:val="20"/>
                <w:szCs w:val="20"/>
              </w:rPr>
              <w:t xml:space="preserve"> </w:t>
            </w:r>
            <w:r w:rsidRPr="001858AB">
              <w:rPr>
                <w:rFonts w:ascii="Sylfaen" w:hAnsi="Sylfaen" w:cs="Sylfaen"/>
                <w:color w:val="000000"/>
                <w:sz w:val="20"/>
                <w:szCs w:val="20"/>
              </w:rPr>
              <w:t>сушеный</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42</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11600</w:t>
            </w:r>
          </w:p>
        </w:tc>
        <w:tc>
          <w:tcPr>
            <w:tcW w:w="6458" w:type="dxa"/>
            <w:vAlign w:val="bottom"/>
          </w:tcPr>
          <w:p w:rsidR="00AB43A1" w:rsidRPr="001858AB" w:rsidRDefault="00AB43A1" w:rsidP="009C624B">
            <w:pPr>
              <w:jc w:val="center"/>
              <w:rPr>
                <w:rFonts w:ascii="GHEA Grapalat" w:hAnsi="GHEA Grapalat" w:cs="Calibri"/>
                <w:sz w:val="20"/>
                <w:szCs w:val="20"/>
              </w:rPr>
            </w:pPr>
            <w:r w:rsidRPr="001858AB">
              <w:rPr>
                <w:rFonts w:ascii="Sylfaen" w:hAnsi="Sylfaen" w:cs="Sylfaen"/>
                <w:color w:val="000000"/>
                <w:sz w:val="20"/>
                <w:szCs w:val="20"/>
              </w:rPr>
              <w:t>Изюм</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43</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61600</w:t>
            </w:r>
          </w:p>
        </w:tc>
        <w:tc>
          <w:tcPr>
            <w:tcW w:w="6458" w:type="dxa"/>
            <w:vAlign w:val="bottom"/>
          </w:tcPr>
          <w:p w:rsidR="00AB43A1" w:rsidRPr="001858AB" w:rsidRDefault="00AB43A1" w:rsidP="009C624B">
            <w:pPr>
              <w:jc w:val="center"/>
              <w:rPr>
                <w:rFonts w:ascii="GHEA Grapalat" w:hAnsi="GHEA Grapalat" w:cs="Calibri"/>
                <w:sz w:val="20"/>
                <w:szCs w:val="20"/>
              </w:rPr>
            </w:pPr>
            <w:r w:rsidRPr="001858AB">
              <w:rPr>
                <w:rFonts w:ascii="Sylfaen" w:hAnsi="Sylfaen" w:cs="Sylfaen"/>
                <w:color w:val="000000"/>
                <w:sz w:val="20"/>
                <w:szCs w:val="20"/>
              </w:rPr>
              <w:t>Капуста</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44</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238000</w:t>
            </w:r>
          </w:p>
        </w:tc>
        <w:tc>
          <w:tcPr>
            <w:tcW w:w="6458" w:type="dxa"/>
            <w:vAlign w:val="bottom"/>
          </w:tcPr>
          <w:p w:rsidR="00AB43A1" w:rsidRPr="001858AB" w:rsidRDefault="00AB43A1" w:rsidP="009C624B">
            <w:pPr>
              <w:jc w:val="center"/>
              <w:rPr>
                <w:rFonts w:ascii="GHEA Grapalat" w:hAnsi="GHEA Grapalat" w:cs="Calibri"/>
                <w:sz w:val="20"/>
                <w:szCs w:val="20"/>
              </w:rPr>
            </w:pPr>
            <w:r w:rsidRPr="001858AB">
              <w:rPr>
                <w:rFonts w:ascii="Sylfaen" w:hAnsi="Sylfaen" w:cs="Sylfaen"/>
                <w:color w:val="000000"/>
                <w:sz w:val="20"/>
                <w:szCs w:val="20"/>
              </w:rPr>
              <w:t>Картофель</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45</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14400</w:t>
            </w:r>
          </w:p>
        </w:tc>
        <w:tc>
          <w:tcPr>
            <w:tcW w:w="6458" w:type="dxa"/>
            <w:vAlign w:val="bottom"/>
          </w:tcPr>
          <w:p w:rsidR="00AB43A1" w:rsidRPr="001858AB" w:rsidRDefault="00AB43A1" w:rsidP="009C624B">
            <w:pPr>
              <w:jc w:val="center"/>
              <w:rPr>
                <w:rFonts w:ascii="GHEA Grapalat" w:hAnsi="GHEA Grapalat" w:cs="Calibri"/>
                <w:sz w:val="20"/>
                <w:szCs w:val="20"/>
              </w:rPr>
            </w:pPr>
            <w:r w:rsidRPr="001858AB">
              <w:rPr>
                <w:rFonts w:ascii="Sylfaen" w:hAnsi="Sylfaen" w:cs="Sylfaen"/>
                <w:color w:val="000000"/>
                <w:sz w:val="20"/>
                <w:szCs w:val="20"/>
              </w:rPr>
              <w:t>Зеленый</w:t>
            </w:r>
            <w:r w:rsidRPr="001858AB">
              <w:rPr>
                <w:rFonts w:ascii="Calibri" w:hAnsi="Calibri"/>
                <w:color w:val="000000"/>
                <w:sz w:val="20"/>
                <w:szCs w:val="20"/>
              </w:rPr>
              <w:t xml:space="preserve"> </w:t>
            </w:r>
            <w:r w:rsidRPr="001858AB">
              <w:rPr>
                <w:rFonts w:ascii="Sylfaen" w:hAnsi="Sylfaen" w:cs="Sylfaen"/>
                <w:color w:val="000000"/>
                <w:sz w:val="20"/>
                <w:szCs w:val="20"/>
              </w:rPr>
              <w:t>смешанный</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46</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16800</w:t>
            </w:r>
          </w:p>
        </w:tc>
        <w:tc>
          <w:tcPr>
            <w:tcW w:w="6458" w:type="dxa"/>
            <w:vAlign w:val="bottom"/>
          </w:tcPr>
          <w:p w:rsidR="00AB43A1" w:rsidRPr="001858AB" w:rsidRDefault="00AB43A1" w:rsidP="009C624B">
            <w:pPr>
              <w:jc w:val="center"/>
              <w:rPr>
                <w:rFonts w:ascii="GHEA Grapalat" w:hAnsi="GHEA Grapalat" w:cs="Calibri"/>
                <w:sz w:val="20"/>
                <w:szCs w:val="20"/>
              </w:rPr>
            </w:pPr>
            <w:r w:rsidRPr="001858AB">
              <w:rPr>
                <w:rFonts w:ascii="Sylfaen" w:hAnsi="Sylfaen" w:cs="Sylfaen"/>
                <w:color w:val="000000"/>
                <w:sz w:val="20"/>
                <w:szCs w:val="20"/>
              </w:rPr>
              <w:t>Морковь</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47</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16200</w:t>
            </w:r>
          </w:p>
        </w:tc>
        <w:tc>
          <w:tcPr>
            <w:tcW w:w="6458" w:type="dxa"/>
            <w:vAlign w:val="bottom"/>
          </w:tcPr>
          <w:p w:rsidR="00AB43A1" w:rsidRPr="001858AB" w:rsidRDefault="00AB43A1" w:rsidP="009C624B">
            <w:pPr>
              <w:jc w:val="center"/>
              <w:rPr>
                <w:rFonts w:ascii="GHEA Grapalat" w:hAnsi="GHEA Grapalat" w:cs="Calibri"/>
                <w:sz w:val="20"/>
                <w:szCs w:val="20"/>
              </w:rPr>
            </w:pPr>
            <w:r w:rsidRPr="001858AB">
              <w:rPr>
                <w:rFonts w:ascii="Sylfaen" w:hAnsi="Sylfaen" w:cs="Sylfaen"/>
                <w:color w:val="000000"/>
                <w:sz w:val="20"/>
                <w:szCs w:val="20"/>
              </w:rPr>
              <w:t>Лук</w:t>
            </w:r>
            <w:r w:rsidRPr="001858AB">
              <w:rPr>
                <w:rFonts w:ascii="Calibri" w:hAnsi="Calibri"/>
                <w:color w:val="000000"/>
                <w:sz w:val="20"/>
                <w:szCs w:val="20"/>
              </w:rPr>
              <w:t>,</w:t>
            </w:r>
            <w:r w:rsidRPr="001858AB">
              <w:rPr>
                <w:rFonts w:ascii="Sylfaen" w:hAnsi="Sylfaen" w:cs="Sylfaen"/>
                <w:color w:val="000000"/>
                <w:sz w:val="20"/>
                <w:szCs w:val="20"/>
              </w:rPr>
              <w:t>голова</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48</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6000</w:t>
            </w:r>
          </w:p>
        </w:tc>
        <w:tc>
          <w:tcPr>
            <w:tcW w:w="6458" w:type="dxa"/>
            <w:vAlign w:val="bottom"/>
          </w:tcPr>
          <w:p w:rsidR="00AB43A1" w:rsidRPr="001858AB" w:rsidRDefault="00AB43A1" w:rsidP="009C624B">
            <w:pPr>
              <w:jc w:val="center"/>
              <w:rPr>
                <w:rFonts w:ascii="GHEA Grapalat" w:hAnsi="GHEA Grapalat" w:cs="Calibri"/>
                <w:sz w:val="20"/>
                <w:szCs w:val="20"/>
              </w:rPr>
            </w:pPr>
            <w:r w:rsidRPr="001858AB">
              <w:rPr>
                <w:rFonts w:ascii="Sylfaen" w:hAnsi="Sylfaen" w:cs="Sylfaen"/>
                <w:color w:val="000000"/>
                <w:sz w:val="20"/>
                <w:szCs w:val="20"/>
              </w:rPr>
              <w:t>Огурец</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49</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9000</w:t>
            </w:r>
          </w:p>
        </w:tc>
        <w:tc>
          <w:tcPr>
            <w:tcW w:w="6458" w:type="dxa"/>
            <w:vAlign w:val="bottom"/>
          </w:tcPr>
          <w:p w:rsidR="00AB43A1" w:rsidRPr="001858AB" w:rsidRDefault="00AB43A1" w:rsidP="009C624B">
            <w:pPr>
              <w:jc w:val="center"/>
              <w:rPr>
                <w:rFonts w:ascii="GHEA Grapalat" w:hAnsi="GHEA Grapalat" w:cs="Calibri"/>
                <w:sz w:val="20"/>
                <w:szCs w:val="20"/>
              </w:rPr>
            </w:pPr>
            <w:r w:rsidRPr="001858AB">
              <w:rPr>
                <w:rFonts w:ascii="Sylfaen" w:hAnsi="Sylfaen" w:cs="Sylfaen"/>
                <w:color w:val="000000"/>
                <w:sz w:val="20"/>
                <w:szCs w:val="20"/>
              </w:rPr>
              <w:t>Помидор</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50</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3500</w:t>
            </w:r>
          </w:p>
        </w:tc>
        <w:tc>
          <w:tcPr>
            <w:tcW w:w="6458" w:type="dxa"/>
            <w:vAlign w:val="bottom"/>
          </w:tcPr>
          <w:p w:rsidR="00AB43A1" w:rsidRPr="001858AB" w:rsidRDefault="00AB43A1" w:rsidP="009C624B">
            <w:pPr>
              <w:jc w:val="center"/>
              <w:rPr>
                <w:rFonts w:ascii="GHEA Grapalat" w:hAnsi="GHEA Grapalat" w:cs="Calibri"/>
                <w:sz w:val="20"/>
                <w:szCs w:val="20"/>
              </w:rPr>
            </w:pPr>
            <w:r w:rsidRPr="001858AB">
              <w:rPr>
                <w:rFonts w:ascii="Sylfaen" w:hAnsi="Sylfaen" w:cs="Sylfaen"/>
                <w:color w:val="000000"/>
                <w:sz w:val="20"/>
                <w:szCs w:val="20"/>
              </w:rPr>
              <w:t>Перец</w:t>
            </w:r>
            <w:r w:rsidRPr="001858AB">
              <w:rPr>
                <w:rFonts w:ascii="Calibri" w:hAnsi="Calibri"/>
                <w:color w:val="000000"/>
                <w:sz w:val="20"/>
                <w:szCs w:val="20"/>
              </w:rPr>
              <w:t xml:space="preserve"> </w:t>
            </w:r>
            <w:r w:rsidRPr="001858AB">
              <w:rPr>
                <w:rFonts w:ascii="Sylfaen" w:hAnsi="Sylfaen" w:cs="Sylfaen"/>
                <w:color w:val="000000"/>
                <w:sz w:val="20"/>
                <w:szCs w:val="20"/>
              </w:rPr>
              <w:t>зеленый</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51</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4000</w:t>
            </w:r>
          </w:p>
        </w:tc>
        <w:tc>
          <w:tcPr>
            <w:tcW w:w="6458" w:type="dxa"/>
            <w:vAlign w:val="bottom"/>
          </w:tcPr>
          <w:p w:rsidR="00AB43A1" w:rsidRPr="001858AB" w:rsidRDefault="00AB43A1" w:rsidP="009C624B">
            <w:pPr>
              <w:jc w:val="center"/>
              <w:rPr>
                <w:rFonts w:ascii="GHEA Grapalat" w:hAnsi="GHEA Grapalat" w:cs="Calibri"/>
                <w:sz w:val="20"/>
                <w:szCs w:val="20"/>
              </w:rPr>
            </w:pPr>
            <w:r w:rsidRPr="001858AB">
              <w:rPr>
                <w:rFonts w:ascii="Sylfaen" w:hAnsi="Sylfaen" w:cs="Sylfaen"/>
                <w:color w:val="000000"/>
                <w:sz w:val="20"/>
                <w:szCs w:val="20"/>
              </w:rPr>
              <w:t>Тысяча</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52</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3000</w:t>
            </w:r>
          </w:p>
        </w:tc>
        <w:tc>
          <w:tcPr>
            <w:tcW w:w="6458" w:type="dxa"/>
            <w:vAlign w:val="bottom"/>
          </w:tcPr>
          <w:p w:rsidR="00AB43A1" w:rsidRPr="009256FD" w:rsidRDefault="00AB43A1" w:rsidP="009C624B">
            <w:pPr>
              <w:jc w:val="center"/>
              <w:rPr>
                <w:rFonts w:ascii="GHEA Grapalat" w:hAnsi="GHEA Grapalat" w:cs="Calibri"/>
                <w:sz w:val="20"/>
                <w:szCs w:val="20"/>
                <w:lang w:val="en-US"/>
              </w:rPr>
            </w:pPr>
            <w:r>
              <w:rPr>
                <w:rFonts w:ascii="Sylfaen" w:hAnsi="Sylfaen" w:cs="Sylfaen"/>
                <w:color w:val="000000"/>
                <w:sz w:val="20"/>
                <w:szCs w:val="20"/>
                <w:lang w:val="en-US"/>
              </w:rPr>
              <w:t>свекла</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53</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14300</w:t>
            </w:r>
          </w:p>
        </w:tc>
        <w:tc>
          <w:tcPr>
            <w:tcW w:w="6458" w:type="dxa"/>
            <w:vAlign w:val="bottom"/>
          </w:tcPr>
          <w:p w:rsidR="00AB43A1" w:rsidRPr="001858AB" w:rsidRDefault="00AB43A1" w:rsidP="009C624B">
            <w:pPr>
              <w:jc w:val="center"/>
              <w:rPr>
                <w:rFonts w:ascii="GHEA Grapalat" w:hAnsi="GHEA Grapalat" w:cs="Calibri"/>
                <w:sz w:val="20"/>
                <w:szCs w:val="20"/>
              </w:rPr>
            </w:pPr>
            <w:r w:rsidRPr="001858AB">
              <w:rPr>
                <w:rFonts w:ascii="Sylfaen" w:hAnsi="Sylfaen" w:cs="Sylfaen"/>
                <w:color w:val="000000"/>
                <w:sz w:val="20"/>
                <w:szCs w:val="20"/>
              </w:rPr>
              <w:t>Гранулированный</w:t>
            </w:r>
            <w:r w:rsidRPr="001858AB">
              <w:rPr>
                <w:rFonts w:ascii="Calibri" w:hAnsi="Calibri"/>
                <w:color w:val="000000"/>
                <w:sz w:val="20"/>
                <w:szCs w:val="20"/>
              </w:rPr>
              <w:t xml:space="preserve"> </w:t>
            </w:r>
            <w:r w:rsidRPr="001858AB">
              <w:rPr>
                <w:rFonts w:ascii="Sylfaen" w:hAnsi="Sylfaen" w:cs="Sylfaen"/>
                <w:color w:val="000000"/>
                <w:sz w:val="20"/>
                <w:szCs w:val="20"/>
              </w:rPr>
              <w:t>бобы</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54</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1350</w:t>
            </w:r>
          </w:p>
        </w:tc>
        <w:tc>
          <w:tcPr>
            <w:tcW w:w="6458" w:type="dxa"/>
            <w:vAlign w:val="bottom"/>
          </w:tcPr>
          <w:p w:rsidR="00AB43A1" w:rsidRPr="001858AB" w:rsidRDefault="00AB43A1" w:rsidP="009C624B">
            <w:pPr>
              <w:jc w:val="center"/>
              <w:rPr>
                <w:rFonts w:ascii="GHEA Grapalat" w:hAnsi="GHEA Grapalat" w:cs="Calibri"/>
                <w:sz w:val="20"/>
                <w:szCs w:val="20"/>
              </w:rPr>
            </w:pPr>
            <w:r w:rsidRPr="001858AB">
              <w:rPr>
                <w:rFonts w:ascii="Sylfaen" w:hAnsi="Sylfaen" w:cs="Sylfaen"/>
                <w:color w:val="000000"/>
                <w:sz w:val="20"/>
                <w:szCs w:val="20"/>
              </w:rPr>
              <w:t>Давить</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lastRenderedPageBreak/>
              <w:t>55</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10800</w:t>
            </w:r>
          </w:p>
        </w:tc>
        <w:tc>
          <w:tcPr>
            <w:tcW w:w="6458" w:type="dxa"/>
            <w:vAlign w:val="bottom"/>
          </w:tcPr>
          <w:p w:rsidR="00AB43A1" w:rsidRPr="001858AB" w:rsidRDefault="00AB43A1" w:rsidP="009C624B">
            <w:pPr>
              <w:jc w:val="center"/>
              <w:rPr>
                <w:rFonts w:ascii="GHEA Grapalat" w:hAnsi="GHEA Grapalat" w:cs="Calibri"/>
                <w:sz w:val="20"/>
                <w:szCs w:val="20"/>
              </w:rPr>
            </w:pPr>
            <w:r w:rsidRPr="001858AB">
              <w:rPr>
                <w:rFonts w:ascii="Sylfaen" w:hAnsi="Sylfaen" w:cs="Sylfaen"/>
                <w:color w:val="000000"/>
                <w:sz w:val="20"/>
                <w:szCs w:val="20"/>
              </w:rPr>
              <w:t>Яблоко</w:t>
            </w:r>
          </w:p>
        </w:tc>
      </w:tr>
      <w:tr w:rsidR="00AB43A1" w:rsidRPr="00501D4F" w:rsidTr="002A2867">
        <w:trPr>
          <w:jc w:val="center"/>
        </w:trPr>
        <w:tc>
          <w:tcPr>
            <w:tcW w:w="1530" w:type="dxa"/>
            <w:vAlign w:val="bottom"/>
          </w:tcPr>
          <w:p w:rsidR="00AB43A1" w:rsidRDefault="00AB43A1" w:rsidP="009C624B">
            <w:pPr>
              <w:jc w:val="center"/>
              <w:rPr>
                <w:rFonts w:ascii="Arial Armenian" w:hAnsi="Arial Armenian" w:cs="Calibri"/>
                <w:color w:val="000000"/>
                <w:sz w:val="20"/>
                <w:szCs w:val="20"/>
              </w:rPr>
            </w:pPr>
            <w:r>
              <w:rPr>
                <w:rFonts w:ascii="Arial Armenian" w:hAnsi="Arial Armenian" w:cs="Calibri"/>
                <w:color w:val="000000"/>
                <w:sz w:val="20"/>
                <w:szCs w:val="20"/>
              </w:rPr>
              <w:t>56</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64800</w:t>
            </w:r>
          </w:p>
        </w:tc>
        <w:tc>
          <w:tcPr>
            <w:tcW w:w="6458" w:type="dxa"/>
            <w:vAlign w:val="bottom"/>
          </w:tcPr>
          <w:p w:rsidR="00AB43A1" w:rsidRPr="001858AB" w:rsidRDefault="00AB43A1" w:rsidP="009C624B">
            <w:pPr>
              <w:jc w:val="center"/>
              <w:rPr>
                <w:rFonts w:ascii="GHEA Grapalat" w:hAnsi="GHEA Grapalat" w:cs="Calibri"/>
                <w:sz w:val="20"/>
                <w:szCs w:val="20"/>
              </w:rPr>
            </w:pPr>
            <w:r w:rsidRPr="001858AB">
              <w:rPr>
                <w:rFonts w:ascii="Sylfaen" w:hAnsi="Sylfaen" w:cs="Sylfaen"/>
                <w:color w:val="000000"/>
                <w:sz w:val="20"/>
                <w:szCs w:val="20"/>
              </w:rPr>
              <w:t>Банан</w:t>
            </w:r>
          </w:p>
        </w:tc>
      </w:tr>
      <w:tr w:rsidR="00AB43A1" w:rsidRPr="00501D4F" w:rsidTr="002A2867">
        <w:trPr>
          <w:jc w:val="center"/>
        </w:trPr>
        <w:tc>
          <w:tcPr>
            <w:tcW w:w="1530" w:type="dxa"/>
            <w:vAlign w:val="bottom"/>
          </w:tcPr>
          <w:p w:rsidR="00AB43A1" w:rsidRPr="007C2EA9" w:rsidRDefault="00AB43A1" w:rsidP="009C624B">
            <w:pPr>
              <w:jc w:val="center"/>
              <w:rPr>
                <w:rFonts w:ascii="Arial Armenian" w:hAnsi="Arial Armenian" w:cs="Calibri"/>
                <w:color w:val="000000"/>
                <w:sz w:val="20"/>
                <w:szCs w:val="20"/>
                <w:lang w:val="en-US"/>
              </w:rPr>
            </w:pPr>
            <w:r>
              <w:rPr>
                <w:rFonts w:ascii="Arial Armenian" w:hAnsi="Arial Armenian" w:cs="Calibri"/>
                <w:color w:val="000000"/>
                <w:sz w:val="20"/>
                <w:szCs w:val="20"/>
                <w:lang w:val="en-US"/>
              </w:rPr>
              <w:t>57</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5400</w:t>
            </w:r>
          </w:p>
        </w:tc>
        <w:tc>
          <w:tcPr>
            <w:tcW w:w="6458" w:type="dxa"/>
            <w:vAlign w:val="bottom"/>
          </w:tcPr>
          <w:p w:rsidR="00AB43A1" w:rsidRPr="001858AB" w:rsidRDefault="00AB43A1" w:rsidP="009C624B">
            <w:pPr>
              <w:jc w:val="center"/>
              <w:rPr>
                <w:rFonts w:ascii="Sylfaen" w:hAnsi="Sylfaen" w:cs="Sylfaen"/>
                <w:color w:val="000000"/>
                <w:sz w:val="20"/>
                <w:szCs w:val="20"/>
              </w:rPr>
            </w:pPr>
            <w:r w:rsidRPr="00AD42F0">
              <w:rPr>
                <w:rFonts w:ascii="Sylfaen" w:hAnsi="Sylfaen" w:cs="Sylfaen"/>
                <w:color w:val="000000"/>
                <w:sz w:val="20"/>
                <w:szCs w:val="20"/>
              </w:rPr>
              <w:t>Баклажан</w:t>
            </w:r>
          </w:p>
        </w:tc>
      </w:tr>
      <w:tr w:rsidR="00AB43A1" w:rsidRPr="00501D4F" w:rsidTr="002A2867">
        <w:trPr>
          <w:jc w:val="center"/>
        </w:trPr>
        <w:tc>
          <w:tcPr>
            <w:tcW w:w="1530" w:type="dxa"/>
            <w:vAlign w:val="bottom"/>
          </w:tcPr>
          <w:p w:rsidR="00AB43A1" w:rsidRPr="007C2EA9" w:rsidRDefault="00AB43A1" w:rsidP="009C624B">
            <w:pPr>
              <w:jc w:val="center"/>
              <w:rPr>
                <w:rFonts w:asciiTheme="minorHAnsi" w:hAnsiTheme="minorHAnsi" w:cs="Calibri"/>
                <w:color w:val="000000"/>
                <w:sz w:val="20"/>
                <w:szCs w:val="20"/>
              </w:rPr>
            </w:pPr>
            <w:r>
              <w:rPr>
                <w:rFonts w:ascii="Arial Armenian" w:hAnsi="Arial Armenian" w:cs="Calibri"/>
                <w:color w:val="000000"/>
                <w:sz w:val="20"/>
                <w:szCs w:val="20"/>
              </w:rPr>
              <w:t>58</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30000</w:t>
            </w:r>
          </w:p>
        </w:tc>
        <w:tc>
          <w:tcPr>
            <w:tcW w:w="6458" w:type="dxa"/>
            <w:vAlign w:val="bottom"/>
          </w:tcPr>
          <w:p w:rsidR="00AB43A1" w:rsidRPr="001858AB" w:rsidRDefault="00AB43A1" w:rsidP="009C624B">
            <w:pPr>
              <w:jc w:val="center"/>
              <w:rPr>
                <w:rFonts w:ascii="GHEA Grapalat" w:hAnsi="GHEA Grapalat" w:cs="Calibri"/>
                <w:sz w:val="20"/>
                <w:szCs w:val="20"/>
              </w:rPr>
            </w:pPr>
            <w:r w:rsidRPr="00AD42F0">
              <w:rPr>
                <w:rFonts w:ascii="Sylfaen" w:hAnsi="Sylfaen" w:cs="Sylfaen"/>
                <w:color w:val="262626"/>
                <w:sz w:val="20"/>
                <w:szCs w:val="20"/>
              </w:rPr>
              <w:t>Мандарин</w:t>
            </w:r>
          </w:p>
        </w:tc>
      </w:tr>
      <w:tr w:rsidR="00AB43A1" w:rsidRPr="00501D4F" w:rsidTr="009C624B">
        <w:trPr>
          <w:trHeight w:val="468"/>
          <w:jc w:val="center"/>
        </w:trPr>
        <w:tc>
          <w:tcPr>
            <w:tcW w:w="1530" w:type="dxa"/>
            <w:vAlign w:val="bottom"/>
          </w:tcPr>
          <w:p w:rsidR="00AB43A1" w:rsidRPr="007C2EA9" w:rsidRDefault="00AB43A1" w:rsidP="009C624B">
            <w:pPr>
              <w:jc w:val="center"/>
              <w:rPr>
                <w:rFonts w:asciiTheme="minorHAnsi" w:hAnsiTheme="minorHAnsi" w:cs="Calibri"/>
                <w:color w:val="000000"/>
                <w:sz w:val="20"/>
                <w:szCs w:val="20"/>
              </w:rPr>
            </w:pPr>
            <w:r>
              <w:rPr>
                <w:rFonts w:ascii="Arial Armenian" w:hAnsi="Arial Armenian" w:cs="Calibri"/>
                <w:color w:val="000000"/>
                <w:sz w:val="20"/>
                <w:szCs w:val="20"/>
              </w:rPr>
              <w:t>59</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Pr="0064037D" w:rsidRDefault="00AB43A1" w:rsidP="009C624B">
            <w:pPr>
              <w:jc w:val="center"/>
              <w:rPr>
                <w:rFonts w:ascii="Sylfaen" w:hAnsi="Sylfaen"/>
                <w:color w:val="000000"/>
                <w:sz w:val="22"/>
                <w:szCs w:val="22"/>
              </w:rPr>
            </w:pPr>
            <w:r>
              <w:rPr>
                <w:rFonts w:ascii="Calibri" w:hAnsi="Calibri" w:cs="Calibri"/>
                <w:color w:val="000000"/>
                <w:sz w:val="20"/>
                <w:szCs w:val="20"/>
              </w:rPr>
              <w:t>10000</w:t>
            </w:r>
          </w:p>
        </w:tc>
        <w:tc>
          <w:tcPr>
            <w:tcW w:w="6458" w:type="dxa"/>
            <w:vAlign w:val="bottom"/>
          </w:tcPr>
          <w:p w:rsidR="00AB43A1" w:rsidRPr="00AB43A1" w:rsidRDefault="00AB43A1" w:rsidP="009C62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color w:val="202124"/>
                <w:lang w:bidi="ar-SA"/>
              </w:rPr>
            </w:pPr>
            <w:r w:rsidRPr="00AB43A1">
              <w:rPr>
                <w:rFonts w:ascii="inherit" w:hAnsi="inherit" w:cs="Courier New"/>
                <w:color w:val="202124"/>
                <w:lang w:bidi="ar-SA"/>
              </w:rPr>
              <w:t>зеленая фасоль</w:t>
            </w:r>
          </w:p>
          <w:p w:rsidR="00AB43A1" w:rsidRPr="00AB43A1" w:rsidRDefault="00AB43A1" w:rsidP="009C624B">
            <w:pPr>
              <w:jc w:val="center"/>
              <w:rPr>
                <w:rFonts w:ascii="GHEA Grapalat" w:hAnsi="GHEA Grapalat" w:cs="Calibri"/>
                <w:lang w:val="en-US"/>
              </w:rPr>
            </w:pPr>
          </w:p>
        </w:tc>
      </w:tr>
      <w:tr w:rsidR="00AB43A1" w:rsidRPr="00501D4F" w:rsidTr="002A2867">
        <w:trPr>
          <w:jc w:val="center"/>
        </w:trPr>
        <w:tc>
          <w:tcPr>
            <w:tcW w:w="1530" w:type="dxa"/>
            <w:vAlign w:val="bottom"/>
          </w:tcPr>
          <w:p w:rsidR="00AB43A1" w:rsidRPr="007C2EA9" w:rsidRDefault="00AB43A1" w:rsidP="009C624B">
            <w:pPr>
              <w:jc w:val="center"/>
              <w:rPr>
                <w:rFonts w:ascii="Arial Armenian" w:hAnsi="Arial Armenian" w:cs="Calibri"/>
                <w:color w:val="000000"/>
                <w:sz w:val="20"/>
                <w:szCs w:val="20"/>
                <w:lang w:val="en-US"/>
              </w:rPr>
            </w:pPr>
            <w:r>
              <w:rPr>
                <w:rFonts w:ascii="Arial Armenian" w:hAnsi="Arial Armenian" w:cs="Calibri"/>
                <w:color w:val="000000"/>
                <w:sz w:val="20"/>
                <w:szCs w:val="20"/>
                <w:lang w:val="en-US"/>
              </w:rPr>
              <w:t>60</w:t>
            </w:r>
          </w:p>
        </w:tc>
        <w:tc>
          <w:tcPr>
            <w:tcW w:w="1246" w:type="dxa"/>
            <w:tcBorders>
              <w:top w:val="nil"/>
              <w:left w:val="single" w:sz="4" w:space="0" w:color="auto"/>
              <w:bottom w:val="single" w:sz="4" w:space="0" w:color="auto"/>
              <w:right w:val="single" w:sz="4" w:space="0" w:color="auto"/>
            </w:tcBorders>
            <w:shd w:val="clear" w:color="auto" w:fill="auto"/>
            <w:vAlign w:val="bottom"/>
          </w:tcPr>
          <w:p w:rsidR="00AB43A1" w:rsidRDefault="00AB43A1" w:rsidP="009C624B">
            <w:pPr>
              <w:jc w:val="center"/>
              <w:rPr>
                <w:rFonts w:ascii="Calibri" w:hAnsi="Calibri" w:cs="Calibri"/>
                <w:color w:val="000000"/>
                <w:sz w:val="22"/>
                <w:szCs w:val="22"/>
              </w:rPr>
            </w:pPr>
            <w:r>
              <w:rPr>
                <w:rFonts w:ascii="Calibri" w:hAnsi="Calibri" w:cs="Calibri"/>
                <w:color w:val="000000"/>
                <w:sz w:val="20"/>
                <w:szCs w:val="20"/>
              </w:rPr>
              <w:t>90000</w:t>
            </w:r>
          </w:p>
        </w:tc>
        <w:tc>
          <w:tcPr>
            <w:tcW w:w="6458" w:type="dxa"/>
            <w:vAlign w:val="bottom"/>
          </w:tcPr>
          <w:p w:rsidR="00AB43A1" w:rsidRPr="00AD42F0" w:rsidRDefault="00AB43A1" w:rsidP="009C624B">
            <w:pPr>
              <w:jc w:val="center"/>
              <w:rPr>
                <w:rFonts w:ascii="Sylfaen" w:hAnsi="Sylfaen" w:cs="Sylfaen"/>
                <w:color w:val="000000"/>
                <w:sz w:val="20"/>
                <w:szCs w:val="20"/>
              </w:rPr>
            </w:pPr>
            <w:r w:rsidRPr="00AD42F0">
              <w:rPr>
                <w:rFonts w:ascii="Sylfaen" w:hAnsi="Sylfaen" w:cs="Sylfaen"/>
                <w:color w:val="000000"/>
                <w:sz w:val="20"/>
                <w:szCs w:val="20"/>
              </w:rPr>
              <w:t>Шоколад крем</w:t>
            </w:r>
          </w:p>
          <w:p w:rsidR="00AB43A1" w:rsidRPr="001858AB" w:rsidRDefault="00AB43A1" w:rsidP="009C624B">
            <w:pPr>
              <w:jc w:val="center"/>
              <w:rPr>
                <w:rFonts w:ascii="GHEA Grapalat" w:hAnsi="GHEA Grapalat" w:cs="Calibri"/>
                <w:sz w:val="20"/>
                <w:szCs w:val="20"/>
              </w:rPr>
            </w:pP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A10C84">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9044F1">
        <w:rPr>
          <w:rFonts w:ascii="GHEA Grapalat" w:hAnsi="GHEA Grapalat"/>
          <w:sz w:val="24"/>
          <w:szCs w:val="24"/>
        </w:rPr>
        <w:t xml:space="preserve">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pStyle w:val="23"/>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E12B8D" w:rsidRPr="009044F1" w:rsidTr="008B1F5B">
        <w:trPr>
          <w:jc w:val="center"/>
        </w:trPr>
        <w:tc>
          <w:tcPr>
            <w:tcW w:w="6356" w:type="dxa"/>
            <w:gridSpan w:val="2"/>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E12B8D" w:rsidRPr="009044F1" w:rsidTr="008B1F5B">
        <w:trPr>
          <w:jc w:val="center"/>
        </w:trPr>
        <w:tc>
          <w:tcPr>
            <w:tcW w:w="2580"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bl>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lastRenderedPageBreak/>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E12B8D">
      <w:pPr>
        <w:pStyle w:val="aff3"/>
        <w:widowControl w:val="0"/>
        <w:numPr>
          <w:ilvl w:val="0"/>
          <w:numId w:val="30"/>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E12B8D">
      <w:pPr>
        <w:pStyle w:val="aff3"/>
        <w:widowControl w:val="0"/>
        <w:numPr>
          <w:ilvl w:val="0"/>
          <w:numId w:val="30"/>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w:t>
      </w:r>
      <w:r w:rsidRPr="009044F1">
        <w:rPr>
          <w:rFonts w:ascii="GHEA Grapalat" w:hAnsi="GHEA Grapalat"/>
        </w:rPr>
        <w:lastRenderedPageBreak/>
        <w:t>обеспечения заявки или представить новое обеспечение заявки</w:t>
      </w:r>
      <w:r>
        <w:rPr>
          <w:rStyle w:val="af6"/>
          <w:rFonts w:ascii="GHEA Grapalat" w:hAnsi="GHEA Grapalat"/>
        </w:rPr>
        <w:footnoteReference w:customMarkFollows="1" w:id="5"/>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0C61C0" w:rsidRPr="007C2EA9" w:rsidRDefault="00E12B8D" w:rsidP="000C61C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0C61C0" w:rsidRPr="009044F1">
        <w:rPr>
          <w:rFonts w:ascii="GHEA Grapalat" w:hAnsi="GHEA Grapalat"/>
          <w:sz w:val="24"/>
          <w:szCs w:val="24"/>
        </w:rPr>
        <w:t>4.2</w:t>
      </w:r>
      <w:r w:rsidR="000C61C0" w:rsidRPr="00444026">
        <w:rPr>
          <w:rFonts w:ascii="GHEA Grapalat" w:hAnsi="GHEA Grapalat"/>
          <w:sz w:val="24"/>
          <w:szCs w:val="24"/>
        </w:rPr>
        <w:t>.</w:t>
      </w:r>
      <w:r w:rsidR="000C61C0" w:rsidRPr="00444026">
        <w:rPr>
          <w:rFonts w:ascii="GHEA Grapalat" w:hAnsi="GHEA Grapalat"/>
          <w:sz w:val="24"/>
          <w:szCs w:val="24"/>
        </w:rPr>
        <w:tab/>
      </w:r>
      <w:r w:rsidR="000C61C0">
        <w:rPr>
          <w:rFonts w:ascii="GHEA Grapalat" w:hAnsi="GHEA Grapalat"/>
          <w:sz w:val="24"/>
          <w:szCs w:val="24"/>
        </w:rPr>
        <w:t xml:space="preserve">Заявки на процедуру необходимо представить в </w:t>
      </w:r>
      <w:r w:rsidR="000C61C0" w:rsidRPr="007C2EA9">
        <w:rPr>
          <w:rFonts w:ascii="GHEA Grapalat" w:hAnsi="GHEA Grapalat"/>
          <w:sz w:val="24"/>
          <w:szCs w:val="24"/>
        </w:rPr>
        <w:t>комиссию по адресу &lt;&lt; Гтнвац  Ераз &gt;&gt;Араратской области, расположенный в Араратском марзе, г.Даштакар  , в at 4-rd p. /2 /1,  1</w:t>
      </w:r>
      <w:r w:rsidR="007D0324">
        <w:rPr>
          <w:rFonts w:ascii="GHEA Grapalat" w:hAnsi="GHEA Grapalat"/>
          <w:sz w:val="24"/>
          <w:szCs w:val="24"/>
        </w:rPr>
        <w:t>6</w:t>
      </w:r>
      <w:r w:rsidR="000C61C0" w:rsidRPr="007C2EA9">
        <w:rPr>
          <w:rFonts w:ascii="GHEA Grapalat" w:hAnsi="GHEA Grapalat"/>
          <w:sz w:val="24"/>
          <w:szCs w:val="24"/>
        </w:rPr>
        <w:t>.</w:t>
      </w:r>
      <w:r w:rsidR="007D0324">
        <w:rPr>
          <w:rFonts w:ascii="GHEA Grapalat" w:hAnsi="GHEA Grapalat"/>
          <w:sz w:val="24"/>
          <w:szCs w:val="24"/>
        </w:rPr>
        <w:t>0</w:t>
      </w:r>
      <w:r w:rsidR="000C61C0" w:rsidRPr="007C2EA9">
        <w:rPr>
          <w:rFonts w:ascii="GHEA Grapalat" w:hAnsi="GHEA Grapalat"/>
          <w:sz w:val="24"/>
          <w:szCs w:val="24"/>
        </w:rPr>
        <w:t>0 часов "</w:t>
      </w:r>
      <w:r w:rsidR="007C2EA9" w:rsidRPr="007C2EA9">
        <w:rPr>
          <w:rFonts w:ascii="GHEA Grapalat" w:hAnsi="GHEA Grapalat"/>
          <w:sz w:val="24"/>
          <w:szCs w:val="24"/>
        </w:rPr>
        <w:t>2</w:t>
      </w:r>
      <w:r w:rsidR="009C624B">
        <w:rPr>
          <w:rFonts w:ascii="GHEA Grapalat" w:hAnsi="GHEA Grapalat"/>
          <w:sz w:val="24"/>
          <w:szCs w:val="24"/>
        </w:rPr>
        <w:t>6</w:t>
      </w:r>
      <w:r w:rsidR="000C61C0" w:rsidRPr="007C2EA9">
        <w:rPr>
          <w:rFonts w:ascii="GHEA Grapalat" w:hAnsi="GHEA Grapalat"/>
          <w:sz w:val="24"/>
          <w:szCs w:val="24"/>
        </w:rPr>
        <w:t xml:space="preserve">" </w:t>
      </w:r>
      <w:r w:rsidR="007C2EA9" w:rsidRPr="007C2EA9">
        <w:rPr>
          <w:rFonts w:ascii="GHEA Grapalat" w:hAnsi="GHEA Grapalat"/>
          <w:sz w:val="24"/>
          <w:szCs w:val="24"/>
        </w:rPr>
        <w:t>12</w:t>
      </w:r>
      <w:r w:rsidR="000C61C0" w:rsidRPr="007C2EA9">
        <w:rPr>
          <w:rFonts w:ascii="GHEA Grapalat" w:hAnsi="GHEA Grapalat"/>
          <w:sz w:val="24"/>
          <w:szCs w:val="24"/>
        </w:rPr>
        <w:t xml:space="preserve">  2023 г дня с даты опубликования в бюллетене объявления и приглашения на настоящую процедуру. </w:t>
      </w:r>
    </w:p>
    <w:p w:rsidR="00E12B8D" w:rsidRDefault="00E12B8D" w:rsidP="000C61C0">
      <w:pPr>
        <w:pStyle w:val="23"/>
        <w:widowControl w:val="0"/>
        <w:tabs>
          <w:tab w:val="left" w:pos="1134"/>
        </w:tabs>
        <w:spacing w:after="160" w:line="240" w:lineRule="auto"/>
        <w:ind w:firstLine="567"/>
        <w:rPr>
          <w:rFonts w:ascii="GHEA Grapalat" w:hAnsi="GHEA Grapalat" w:cs="Sylfaen"/>
          <w:sz w:val="24"/>
          <w:szCs w:val="24"/>
        </w:rPr>
      </w:pPr>
      <w:r w:rsidRPr="007C2EA9">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7C2EA9">
        <w:rPr>
          <w:rFonts w:ascii="Sylfaen" w:hAnsi="Sylfaen"/>
          <w:i/>
          <w:sz w:val="24"/>
          <w:szCs w:val="24"/>
        </w:rPr>
        <w:t xml:space="preserve"> </w:t>
      </w:r>
      <w:r w:rsidR="009E3704" w:rsidRPr="007C2EA9">
        <w:rPr>
          <w:rFonts w:ascii="Sylfaen" w:hAnsi="Sylfaen"/>
          <w:i/>
          <w:sz w:val="24"/>
          <w:szCs w:val="24"/>
          <w:lang w:val="en-US"/>
        </w:rPr>
        <w:t>A</w:t>
      </w:r>
      <w:r w:rsidR="009E3704" w:rsidRPr="007C2EA9">
        <w:rPr>
          <w:rFonts w:ascii="Sylfaen" w:hAnsi="Sylfaen"/>
          <w:i/>
          <w:sz w:val="24"/>
          <w:szCs w:val="24"/>
        </w:rPr>
        <w:t>.</w:t>
      </w:r>
      <w:r w:rsidR="009E3704" w:rsidRPr="007C2EA9">
        <w:rPr>
          <w:rFonts w:ascii="Sylfaen" w:hAnsi="Sylfaen"/>
          <w:i/>
          <w:sz w:val="24"/>
          <w:szCs w:val="24"/>
          <w:lang w:val="en-US"/>
        </w:rPr>
        <w:t>Akop</w:t>
      </w:r>
      <w:r w:rsidR="009E3704" w:rsidRPr="007C2EA9">
        <w:rPr>
          <w:rFonts w:ascii="Sylfaen" w:hAnsi="Sylfaen"/>
          <w:i/>
          <w:sz w:val="24"/>
          <w:szCs w:val="24"/>
        </w:rPr>
        <w:t>ян</w:t>
      </w:r>
      <w:r w:rsidRPr="007C2EA9">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w:t>
      </w:r>
      <w:r>
        <w:rPr>
          <w:rFonts w:ascii="GHEA Grapalat" w:hAnsi="GHEA Grapalat"/>
          <w:sz w:val="24"/>
          <w:szCs w:val="24"/>
        </w:rPr>
        <w:t>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6"/>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lastRenderedPageBreak/>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7"/>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9044F1">
        <w:rPr>
          <w:rFonts w:ascii="GHEA Grapalat" w:hAnsi="GHEA Grapalat"/>
          <w:sz w:val="24"/>
          <w:szCs w:val="24"/>
        </w:rPr>
        <w:lastRenderedPageBreak/>
        <w:t xml:space="preserve">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lastRenderedPageBreak/>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9044F1"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0C61C0" w:rsidRPr="00460460">
        <w:rPr>
          <w:rFonts w:ascii="GHEA Grapalat" w:hAnsi="GHEA Grapalat"/>
          <w:sz w:val="24"/>
          <w:szCs w:val="24"/>
        </w:rPr>
        <w:t>7</w:t>
      </w:r>
      <w:r w:rsidR="000C61C0" w:rsidRPr="009044F1">
        <w:rPr>
          <w:rFonts w:ascii="GHEA Grapalat" w:hAnsi="GHEA Grapalat"/>
          <w:sz w:val="24"/>
          <w:szCs w:val="24"/>
        </w:rPr>
        <w:t xml:space="preserve">"-ый </w:t>
      </w:r>
      <w:r w:rsidR="000C61C0" w:rsidRPr="007C2EA9">
        <w:rPr>
          <w:rFonts w:ascii="GHEA Grapalat" w:hAnsi="GHEA Grapalat"/>
          <w:sz w:val="24"/>
          <w:szCs w:val="24"/>
        </w:rPr>
        <w:t>день в " 1</w:t>
      </w:r>
      <w:r w:rsidR="007D0324">
        <w:rPr>
          <w:rFonts w:ascii="GHEA Grapalat" w:hAnsi="GHEA Grapalat"/>
          <w:sz w:val="24"/>
          <w:szCs w:val="24"/>
        </w:rPr>
        <w:t>6</w:t>
      </w:r>
      <w:r w:rsidR="007C2EA9" w:rsidRPr="007C2EA9">
        <w:rPr>
          <w:rFonts w:ascii="GHEA Grapalat" w:hAnsi="GHEA Grapalat"/>
          <w:sz w:val="24"/>
          <w:szCs w:val="24"/>
        </w:rPr>
        <w:t>.</w:t>
      </w:r>
      <w:r w:rsidR="007D0324">
        <w:rPr>
          <w:rFonts w:ascii="GHEA Grapalat" w:hAnsi="GHEA Grapalat"/>
          <w:sz w:val="24"/>
          <w:szCs w:val="24"/>
        </w:rPr>
        <w:t>0</w:t>
      </w:r>
      <w:r w:rsidR="000C61C0" w:rsidRPr="007C2EA9">
        <w:rPr>
          <w:rFonts w:ascii="GHEA Grapalat" w:hAnsi="GHEA Grapalat"/>
          <w:sz w:val="24"/>
          <w:szCs w:val="24"/>
        </w:rPr>
        <w:t>0</w:t>
      </w:r>
      <w:r w:rsidR="007C2EA9" w:rsidRPr="007C2EA9">
        <w:rPr>
          <w:rFonts w:ascii="GHEA Grapalat" w:hAnsi="GHEA Grapalat"/>
          <w:sz w:val="24"/>
          <w:szCs w:val="24"/>
        </w:rPr>
        <w:t xml:space="preserve"> </w:t>
      </w:r>
      <w:r w:rsidR="000C61C0" w:rsidRPr="007C2EA9">
        <w:rPr>
          <w:rFonts w:ascii="GHEA Grapalat" w:hAnsi="GHEA Grapalat"/>
          <w:sz w:val="24"/>
          <w:szCs w:val="24"/>
        </w:rPr>
        <w:t xml:space="preserve">час </w:t>
      </w:r>
      <w:r w:rsidRPr="007C2EA9">
        <w:rPr>
          <w:rFonts w:ascii="GHEA Grapalat" w:hAnsi="GHEA Grapalat"/>
          <w:sz w:val="24"/>
          <w:szCs w:val="24"/>
        </w:rPr>
        <w:t xml:space="preserve">со дня опубликования </w:t>
      </w:r>
      <w:r w:rsidRPr="009044F1">
        <w:rPr>
          <w:rFonts w:ascii="GHEA Grapalat" w:hAnsi="GHEA Grapalat"/>
          <w:sz w:val="24"/>
          <w:szCs w:val="24"/>
        </w:rPr>
        <w:t xml:space="preserve">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 xml:space="preserve">наличие требуемых (предусмотренных) документов в каждом вскрытом конверте и соответствие их составления </w:t>
      </w:r>
      <w:r>
        <w:rPr>
          <w:rFonts w:ascii="GHEA Grapalat" w:hAnsi="GHEA Grapalat"/>
          <w:spacing w:val="-6"/>
        </w:rPr>
        <w:lastRenderedPageBreak/>
        <w:t>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8"/>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E12B8D">
      <w:pPr>
        <w:pStyle w:val="aff3"/>
        <w:widowControl w:val="0"/>
        <w:numPr>
          <w:ilvl w:val="0"/>
          <w:numId w:val="30"/>
        </w:numPr>
        <w:ind w:left="0" w:firstLine="284"/>
        <w:contextualSpacing/>
        <w:jc w:val="both"/>
        <w:rPr>
          <w:rFonts w:ascii="GHEA Grapalat" w:hAnsi="GHEA Grapalat"/>
        </w:rPr>
      </w:pPr>
      <w:r w:rsidRPr="00B24E4B">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w:t>
      </w:r>
      <w:r w:rsidRPr="00B24E4B">
        <w:rPr>
          <w:rFonts w:ascii="GHEA Grapalat" w:hAnsi="GHEA Grapalat"/>
        </w:rPr>
        <w:lastRenderedPageBreak/>
        <w:t>заказчик не представляет в уполномоченный орган мотивированное решение о включении данного участника в список;</w:t>
      </w:r>
    </w:p>
    <w:p w:rsidR="00E12B8D" w:rsidRDefault="00E12B8D" w:rsidP="00E12B8D">
      <w:pPr>
        <w:pStyle w:val="aff3"/>
        <w:widowControl w:val="0"/>
        <w:numPr>
          <w:ilvl w:val="0"/>
          <w:numId w:val="30"/>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w:t>
      </w:r>
      <w:r w:rsidRPr="00BF1CBD">
        <w:rPr>
          <w:rFonts w:ascii="GHEA Grapalat" w:hAnsi="GHEA Grapalat"/>
          <w:spacing w:val="-4"/>
        </w:rPr>
        <w:lastRenderedPageBreak/>
        <w:t>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lastRenderedPageBreak/>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E12B8D">
      <w:pPr>
        <w:pStyle w:val="23"/>
        <w:widowControl w:val="0"/>
        <w:numPr>
          <w:ilvl w:val="0"/>
          <w:numId w:val="31"/>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E12B8D">
      <w:pPr>
        <w:pStyle w:val="norm"/>
        <w:widowControl w:val="0"/>
        <w:numPr>
          <w:ilvl w:val="0"/>
          <w:numId w:val="31"/>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681C1F">
        <w:rPr>
          <w:rFonts w:ascii="GHEA Grapalat" w:hAnsi="GHEA Grapalat"/>
          <w:color w:val="000000" w:themeColor="text1"/>
        </w:rPr>
        <w:lastRenderedPageBreak/>
        <w:t xml:space="preserve">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10"/>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w:t>
      </w:r>
      <w:r w:rsidRPr="002406D8">
        <w:rPr>
          <w:rFonts w:ascii="GHEA Grapalat" w:hAnsi="GHEA Grapalat" w:cs="Sylfaen"/>
        </w:rPr>
        <w:lastRenderedPageBreak/>
        <w:t>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1"/>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 xml:space="preserve">гарантии или </w:t>
      </w:r>
      <w:r w:rsidRPr="00250377">
        <w:rPr>
          <w:rFonts w:ascii="GHEA Grapalat" w:hAnsi="GHEA Grapalat" w:cs="Sylfaen"/>
        </w:rPr>
        <w:lastRenderedPageBreak/>
        <w:t>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2"/>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lastRenderedPageBreak/>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570BBD">
        <w:rPr>
          <w:rFonts w:ascii="GHEA Grapalat" w:hAnsi="GHEA Grapalat"/>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w:t>
      </w:r>
      <w:r>
        <w:rPr>
          <w:rFonts w:ascii="GHEA Grapalat" w:hAnsi="GHEA Grapalat"/>
        </w:rPr>
        <w:lastRenderedPageBreak/>
        <w:t>деятельности (консорциумом)</w:t>
      </w:r>
      <w:r>
        <w:rPr>
          <w:rStyle w:val="af6"/>
          <w:rFonts w:ascii="GHEA Grapalat" w:hAnsi="GHEA Grapalat"/>
        </w:rPr>
        <w:footnoteReference w:customMarkFollows="1" w:id="13"/>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4"/>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3436BD">
        <w:rPr>
          <w:rFonts w:ascii="Sylfaen" w:hAnsi="Sylfaen"/>
          <w:sz w:val="24"/>
          <w:szCs w:val="24"/>
        </w:rPr>
        <w:t>DM-GHAPDzB-24/01</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lastRenderedPageBreak/>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7C4DE6" w:rsidP="00E12B8D">
      <w:pPr>
        <w:jc w:val="both"/>
        <w:rPr>
          <w:rFonts w:ascii="GHEA Grapalat" w:hAnsi="GHEA Grapalat" w:cs="Sylfaen"/>
        </w:rPr>
      </w:pPr>
      <w:r w:rsidRPr="003F594E">
        <w:rPr>
          <w:rFonts w:ascii="Sylfaen" w:hAnsi="Sylfaen"/>
        </w:rPr>
        <w:t>«</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3436BD">
        <w:rPr>
          <w:rFonts w:ascii="Sylfaen" w:hAnsi="Sylfaen"/>
        </w:rPr>
        <w:t>DM-GHAPDzB-24/01</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3436BD">
        <w:rPr>
          <w:rFonts w:ascii="Sylfaen" w:hAnsi="Sylfaen"/>
        </w:rPr>
        <w:t>DM-GHAPDzB-24/01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E12B8D">
      <w:pPr>
        <w:pStyle w:val="aff3"/>
        <w:widowControl w:val="0"/>
        <w:numPr>
          <w:ilvl w:val="0"/>
          <w:numId w:val="32"/>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3436BD">
        <w:rPr>
          <w:rFonts w:ascii="Sylfaen" w:hAnsi="Sylfaen"/>
        </w:rPr>
        <w:t>DM-GHAPDzB-24/01</w:t>
      </w:r>
      <w:r w:rsidR="008B1F5B">
        <w:rPr>
          <w:rFonts w:ascii="Sylfaen" w:hAnsi="Sylfaen"/>
          <w:i/>
        </w:rPr>
        <w:t xml:space="preserve"> </w:t>
      </w:r>
      <w:r w:rsidRPr="00AF791F">
        <w:rPr>
          <w:rFonts w:ascii="GHEA Grapalat" w:hAnsi="GHEA Grapalat"/>
        </w:rPr>
        <w:t>"*</w:t>
      </w:r>
    </w:p>
    <w:p w:rsidR="00E12B8D" w:rsidRDefault="00E12B8D" w:rsidP="00E12B8D">
      <w:pPr>
        <w:pStyle w:val="aff3"/>
        <w:widowControl w:val="0"/>
        <w:numPr>
          <w:ilvl w:val="0"/>
          <w:numId w:val="2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E12B8D">
      <w:pPr>
        <w:pStyle w:val="aff3"/>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3436BD">
        <w:rPr>
          <w:rFonts w:ascii="Sylfaen" w:hAnsi="Sylfaen"/>
          <w:sz w:val="24"/>
          <w:szCs w:val="24"/>
        </w:rPr>
        <w:t>DM-GHAPDzB-24/01</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3436BD">
        <w:rPr>
          <w:rFonts w:ascii="Sylfaen" w:hAnsi="Sylfaen"/>
        </w:rPr>
        <w:t>DM-GHAPDzB-24/01</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lastRenderedPageBreak/>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3436BD">
        <w:rPr>
          <w:rFonts w:ascii="Sylfaen" w:hAnsi="Sylfaen"/>
          <w:i w:val="0"/>
          <w:sz w:val="24"/>
          <w:szCs w:val="24"/>
        </w:rPr>
        <w:t>DM-GHAPDzB-24/01</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E12B8D">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lastRenderedPageBreak/>
        <w:br w:type="page"/>
      </w:r>
    </w:p>
    <w:p w:rsidR="00E12B8D" w:rsidRPr="009A52BE" w:rsidRDefault="00E12B8D" w:rsidP="00E12B8D">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7A074A"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7A074A"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7A074A"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7A074A"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7A074A"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7A074A"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7A074A"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7A074A"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7A074A"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7A074A"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7A074A"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7A074A"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7A074A"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7A074A"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7A074A"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7A074A"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7A074A"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7A074A"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E12B8D" w:rsidRPr="00B23852" w:rsidRDefault="007A074A"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7A074A"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E12B8D" w:rsidRPr="005600B4" w:rsidRDefault="007A074A"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7A074A"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E12B8D">
      <w:pPr>
        <w:pStyle w:val="aff3"/>
        <w:numPr>
          <w:ilvl w:val="0"/>
          <w:numId w:val="24"/>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E12B8D">
      <w:pPr>
        <w:pStyle w:val="aff3"/>
        <w:numPr>
          <w:ilvl w:val="0"/>
          <w:numId w:val="26"/>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E12B8D">
      <w:pPr>
        <w:pStyle w:val="aff3"/>
        <w:numPr>
          <w:ilvl w:val="0"/>
          <w:numId w:val="26"/>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E12B8D">
      <w:pPr>
        <w:pStyle w:val="aff3"/>
        <w:numPr>
          <w:ilvl w:val="0"/>
          <w:numId w:val="26"/>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E12B8D">
      <w:pPr>
        <w:pStyle w:val="aff3"/>
        <w:numPr>
          <w:ilvl w:val="0"/>
          <w:numId w:val="25"/>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pStyle w:val="aff3"/>
        <w:numPr>
          <w:ilvl w:val="0"/>
          <w:numId w:val="28"/>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pStyle w:val="aff3"/>
        <w:numPr>
          <w:ilvl w:val="0"/>
          <w:numId w:val="29"/>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w:t>
      </w:r>
      <w:r w:rsidRPr="000306ED">
        <w:rPr>
          <w:rFonts w:ascii="GHEA Grapalat" w:hAnsi="GHEA Grapalat"/>
        </w:rPr>
        <w:lastRenderedPageBreak/>
        <w:t xml:space="preserve">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w:t>
      </w:r>
      <w:r w:rsidRPr="000306ED">
        <w:rPr>
          <w:rFonts w:ascii="GHEA Grapalat" w:hAnsi="GHEA Grapalat"/>
        </w:rPr>
        <w:lastRenderedPageBreak/>
        <w:t xml:space="preserve">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w:t>
      </w:r>
      <w:r w:rsidRPr="000306ED">
        <w:rPr>
          <w:rFonts w:ascii="GHEA Grapalat" w:hAnsi="GHEA Grapalat"/>
        </w:rPr>
        <w:lastRenderedPageBreak/>
        <w:t>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3436BD">
        <w:rPr>
          <w:rFonts w:ascii="Sylfaen" w:hAnsi="Sylfaen"/>
          <w:sz w:val="24"/>
          <w:szCs w:val="24"/>
        </w:rPr>
        <w:t>DM-GHAPDzB-24/01</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7"/>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3436BD">
        <w:rPr>
          <w:rFonts w:ascii="Sylfaen" w:hAnsi="Sylfaen"/>
        </w:rPr>
        <w:t>DM-GHAPDzB-24/01</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3436BD">
        <w:rPr>
          <w:rFonts w:ascii="Sylfaen" w:hAnsi="Sylfaen"/>
        </w:rPr>
        <w:t>DM-GHAPDzB-24/01</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3436BD">
        <w:rPr>
          <w:rFonts w:ascii="Sylfaen" w:hAnsi="Sylfaen"/>
          <w:i/>
        </w:rPr>
        <w:t>DM-GHAPDzB-24/01</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 xml:space="preserve">Требовании. Банк не обязан проверять факты нарушения </w:t>
      </w:r>
      <w:r w:rsidRPr="00B138F3">
        <w:rPr>
          <w:rFonts w:ascii="GHEA Grapalat" w:hAnsi="GHEA Grapalat"/>
          <w:sz w:val="22"/>
          <w:szCs w:val="22"/>
        </w:rPr>
        <w:lastRenderedPageBreak/>
        <w:t>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lastRenderedPageBreak/>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0C61C0" w:rsidRDefault="00446B99" w:rsidP="000C61C0">
            <w:pPr>
              <w:pStyle w:val="aa"/>
              <w:widowControl w:val="0"/>
              <w:spacing w:after="160"/>
              <w:ind w:right="-7"/>
              <w:rPr>
                <w:rFonts w:ascii="GHEA Grapalat" w:hAnsi="GHEA Grapalat"/>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r w:rsidR="000C61C0" w:rsidRPr="00D5244A">
              <w:rPr>
                <w:rFonts w:ascii="GHEA Grapalat" w:hAnsi="GHEA Grapalat"/>
                <w:sz w:val="32"/>
                <w:szCs w:val="32"/>
              </w:rPr>
              <w:t>"</w:t>
            </w:r>
            <w:r w:rsidR="000C61C0" w:rsidRPr="00B94E45">
              <w:rPr>
                <w:rFonts w:ascii="Arial" w:hAnsi="Arial" w:cs="Arial"/>
                <w:i/>
              </w:rPr>
              <w:t xml:space="preserve"> </w:t>
            </w:r>
            <w:r w:rsidR="000C61C0" w:rsidRPr="00151EE5">
              <w:rPr>
                <w:rFonts w:ascii="GHEA Grapalat" w:hAnsi="GHEA Grapalat"/>
                <w:i/>
              </w:rPr>
              <w:t xml:space="preserve"> Гтнвац  Ераз </w:t>
            </w:r>
            <w:r w:rsidR="000C61C0" w:rsidRPr="009044F1">
              <w:rPr>
                <w:rFonts w:ascii="GHEA Grapalat" w:hAnsi="GHEA Grapalat"/>
                <w:i/>
              </w:rPr>
              <w:t>"</w:t>
            </w:r>
            <w:r w:rsidR="000C61C0" w:rsidRPr="00B94E45">
              <w:rPr>
                <w:rFonts w:ascii="GHEA Grapalat" w:hAnsi="GHEA Grapalat"/>
              </w:rPr>
              <w:t>АНКА</w:t>
            </w:r>
            <w:r w:rsidR="000C61C0" w:rsidRPr="009044F1">
              <w:rPr>
                <w:rFonts w:ascii="GHEA Grapalat" w:hAnsi="GHEA Grapalat"/>
                <w:i/>
              </w:rPr>
              <w:t xml:space="preserve"> </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0C61C0"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61C0" w:rsidRPr="00B138F3" w:rsidRDefault="000C61C0" w:rsidP="000C61C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565484">
              <w:rPr>
                <w:rFonts w:ascii="Arial Unicode" w:hAnsi="Arial Unicode"/>
                <w:iCs/>
                <w:color w:val="000000"/>
                <w:sz w:val="20"/>
                <w:szCs w:val="20"/>
                <w:lang w:val="pt-BR"/>
              </w:rPr>
              <w:t xml:space="preserve">04234477                  </w:t>
            </w:r>
          </w:p>
        </w:tc>
      </w:tr>
      <w:tr w:rsidR="000C61C0"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61C0" w:rsidRPr="00E94078" w:rsidRDefault="000C61C0" w:rsidP="000C61C0">
            <w:pPr>
              <w:widowControl w:val="0"/>
              <w:tabs>
                <w:tab w:val="left" w:pos="855"/>
              </w:tabs>
              <w:spacing w:after="160"/>
              <w:ind w:left="360"/>
              <w:rPr>
                <w:rFonts w:ascii="Sylfaen" w:hAnsi="Sylfaen"/>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w:t>
            </w:r>
            <w:r w:rsidRPr="00E94078">
              <w:t>АКБАБАНК</w:t>
            </w:r>
          </w:p>
        </w:tc>
      </w:tr>
      <w:tr w:rsidR="000C61C0"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61C0" w:rsidRPr="00B138F3" w:rsidRDefault="000C61C0" w:rsidP="000C61C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565484">
              <w:rPr>
                <w:rFonts w:ascii="Arial Unicode" w:hAnsi="Arial Unicode"/>
                <w:iCs/>
                <w:color w:val="000000"/>
                <w:sz w:val="20"/>
                <w:szCs w:val="20"/>
                <w:lang w:val="pt-BR"/>
              </w:rPr>
              <w:t>220129690321000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 xml:space="preserve">Акцептованная сумма (цифрами и прописью) (предусмотрена для частичного акцепта </w:t>
            </w:r>
            <w:r w:rsidRPr="00B138F3">
              <w:rPr>
                <w:rFonts w:ascii="GHEA Grapalat" w:hAnsi="GHEA Grapalat"/>
              </w:rPr>
              <w:lastRenderedPageBreak/>
              <w:t>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3436BD">
        <w:rPr>
          <w:rFonts w:ascii="Sylfaen" w:hAnsi="Sylfaen"/>
        </w:rPr>
        <w:t>DM-GHAPDzB-24/01</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1"/>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4D0A48" w:rsidRPr="003F594E">
        <w:rPr>
          <w:rFonts w:ascii="Sylfaen" w:hAnsi="Sylfaen"/>
        </w:rPr>
        <w:t>«</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3436BD">
        <w:rPr>
          <w:rFonts w:ascii="Sylfaen" w:hAnsi="Sylfaen"/>
          <w:i/>
        </w:rPr>
        <w:t>DM-GHAPDzB-24/01</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0C61C0" w:rsidRDefault="00446B99" w:rsidP="000C61C0">
            <w:pPr>
              <w:pStyle w:val="aa"/>
              <w:widowControl w:val="0"/>
              <w:spacing w:after="160"/>
              <w:ind w:right="-7" w:firstLine="567"/>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w:t>
            </w:r>
            <w:r w:rsidR="000C61C0" w:rsidRPr="00D5244A">
              <w:rPr>
                <w:rFonts w:ascii="GHEA Grapalat" w:hAnsi="GHEA Grapalat"/>
                <w:sz w:val="32"/>
                <w:szCs w:val="32"/>
              </w:rPr>
              <w:t>"</w:t>
            </w:r>
            <w:r w:rsidR="000C61C0" w:rsidRPr="00B94E45">
              <w:rPr>
                <w:rFonts w:ascii="Arial" w:hAnsi="Arial" w:cs="Arial"/>
                <w:i/>
              </w:rPr>
              <w:t xml:space="preserve"> </w:t>
            </w:r>
            <w:r w:rsidR="000C61C0" w:rsidRPr="00151EE5">
              <w:rPr>
                <w:rFonts w:ascii="GHEA Grapalat" w:hAnsi="GHEA Grapalat"/>
                <w:i/>
              </w:rPr>
              <w:t xml:space="preserve"> Гтнвац  Ераз </w:t>
            </w:r>
            <w:r w:rsidR="000C61C0" w:rsidRPr="009044F1">
              <w:rPr>
                <w:rFonts w:ascii="GHEA Grapalat" w:hAnsi="GHEA Grapalat"/>
                <w:i/>
              </w:rPr>
              <w:t>"</w:t>
            </w:r>
            <w:r w:rsidR="000C61C0" w:rsidRPr="00B94E45">
              <w:rPr>
                <w:rFonts w:ascii="GHEA Grapalat" w:hAnsi="GHEA Grapalat"/>
              </w:rPr>
              <w:t>АНКА</w:t>
            </w:r>
            <w:r w:rsidR="000C61C0" w:rsidRPr="009044F1">
              <w:rPr>
                <w:rFonts w:ascii="GHEA Grapalat" w:hAnsi="GHEA Grapalat"/>
                <w:i/>
              </w:rPr>
              <w:t xml:space="preserve"> </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C61C0"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61C0" w:rsidRPr="00B138F3" w:rsidRDefault="000C61C0" w:rsidP="000C61C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565484">
              <w:rPr>
                <w:rFonts w:ascii="Arial Unicode" w:hAnsi="Arial Unicode"/>
                <w:iCs/>
                <w:color w:val="000000"/>
                <w:sz w:val="20"/>
                <w:szCs w:val="20"/>
                <w:lang w:val="pt-BR"/>
              </w:rPr>
              <w:t xml:space="preserve">04234477                  </w:t>
            </w:r>
          </w:p>
        </w:tc>
      </w:tr>
      <w:tr w:rsidR="000C61C0"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61C0" w:rsidRPr="00E94078" w:rsidRDefault="000C61C0" w:rsidP="000C61C0">
            <w:pPr>
              <w:widowControl w:val="0"/>
              <w:tabs>
                <w:tab w:val="left" w:pos="855"/>
              </w:tabs>
              <w:spacing w:after="160"/>
              <w:ind w:left="360"/>
              <w:rPr>
                <w:rFonts w:ascii="Sylfaen" w:hAnsi="Sylfaen"/>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w:t>
            </w:r>
            <w:r w:rsidRPr="00E94078">
              <w:t>АКБАБАНК</w:t>
            </w:r>
          </w:p>
        </w:tc>
      </w:tr>
      <w:tr w:rsidR="000C61C0"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61C0" w:rsidRPr="00B138F3" w:rsidRDefault="000C61C0" w:rsidP="000C61C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565484">
              <w:rPr>
                <w:rFonts w:ascii="Arial Unicode" w:hAnsi="Arial Unicode"/>
                <w:iCs/>
                <w:color w:val="000000"/>
                <w:sz w:val="20"/>
                <w:szCs w:val="20"/>
                <w:lang w:val="pt-BR"/>
              </w:rPr>
              <w:t>220129690321000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3436BD">
        <w:rPr>
          <w:rFonts w:ascii="Sylfaen" w:hAnsi="Sylfaen"/>
          <w:sz w:val="24"/>
          <w:szCs w:val="24"/>
        </w:rPr>
        <w:t>DM-GHAPDzB-24/01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заключаемым между</w:t>
      </w:r>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910F01">
        <w:rPr>
          <w:rFonts w:ascii="GHEA Grapalat" w:eastAsiaTheme="minorHAnsi" w:hAnsi="GHEA Grapalat" w:cstheme="minorBidi"/>
          <w:sz w:val="18"/>
          <w:szCs w:val="18"/>
        </w:rPr>
        <w:t>номер заключаемого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3436BD">
        <w:rPr>
          <w:rFonts w:ascii="Sylfaen" w:hAnsi="Sylfaen"/>
          <w:sz w:val="24"/>
          <w:szCs w:val="24"/>
        </w:rPr>
        <w:t>DM-GHAPDzB-24/01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4"/>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 xml:space="preserve">В случае нарушения Продавцом сроков поставки, по своему усмотрению устанавливать новый срок поставки </w:t>
      </w:r>
      <w:r w:rsidRPr="00B138F3">
        <w:rPr>
          <w:rFonts w:ascii="GHEA Grapalat" w:hAnsi="GHEA Grapalat"/>
        </w:rPr>
        <w:lastRenderedPageBreak/>
        <w:t>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lastRenderedPageBreak/>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6"/>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7"/>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w:t>
      </w:r>
      <w:r w:rsidRPr="00B138F3">
        <w:rPr>
          <w:rFonts w:ascii="GHEA Grapalat" w:hAnsi="GHEA Grapalat"/>
        </w:rPr>
        <w:lastRenderedPageBreak/>
        <w:t>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8"/>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9"/>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w:t>
      </w:r>
      <w:r w:rsidRPr="00B138F3">
        <w:rPr>
          <w:rFonts w:ascii="GHEA Grapalat" w:hAnsi="GHEA Grapalat"/>
        </w:rPr>
        <w:lastRenderedPageBreak/>
        <w:t xml:space="preserve">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30"/>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1"/>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974EA8"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af6"/>
          <w:rFonts w:ascii="GHEA Grapalat" w:hAnsi="GHEA Grapalat"/>
        </w:rPr>
        <w:footnoteReference w:customMarkFollows="1" w:id="32"/>
        <w:t>24</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ПОКУПАТЕЛЬ</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ГНКО" Гтнвац  Ераз "</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г.Даштакар  , в at 4-rd p. /2 /1</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Акба банк:</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lastRenderedPageBreak/>
              <w:t>Веди м / с</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ПК 220129690321000</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 xml:space="preserve">AVC 04234477                  </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А. Мелконян</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/подпись/</w:t>
            </w:r>
          </w:p>
          <w:p w:rsidR="00E12B8D" w:rsidRPr="00B138F3" w:rsidRDefault="000C61C0" w:rsidP="000C61C0">
            <w:pPr>
              <w:widowControl w:val="0"/>
              <w:spacing w:after="160"/>
              <w:jc w:val="center"/>
              <w:rPr>
                <w:rFonts w:ascii="GHEA Grapalat" w:hAnsi="GHEA Grapalat"/>
              </w:rPr>
            </w:pPr>
            <w:r w:rsidRPr="000C61C0">
              <w:rPr>
                <w:rFonts w:ascii="GHEA Grapalat" w:hAnsi="GHEA Grapalat"/>
                <w:b/>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Default="00E12B8D" w:rsidP="00E12B8D">
      <w:pPr>
        <w:widowControl w:val="0"/>
        <w:spacing w:after="160"/>
        <w:jc w:val="center"/>
        <w:rPr>
          <w:rFonts w:ascii="GHEA Grapalat" w:hAnsi="GHEA Grapalat"/>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0C61C0" w:rsidRDefault="000C61C0" w:rsidP="007941A0">
      <w:pPr>
        <w:jc w:val="right"/>
        <w:rPr>
          <w:rFonts w:ascii="GHEA Grapalat" w:hAnsi="GHEA Grapalat"/>
          <w:i/>
          <w:sz w:val="18"/>
          <w:lang w:val="hy-AM"/>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3A3F76">
        <w:rPr>
          <w:rFonts w:ascii="GHEA Grapalat" w:hAnsi="GHEA Grapalat" w:cs="Sylfaen"/>
          <w:b/>
          <w:lang w:val="hy-AM"/>
        </w:rPr>
        <w:t>D</w:t>
      </w:r>
      <w:r>
        <w:rPr>
          <w:rFonts w:ascii="GHEA Grapalat" w:hAnsi="GHEA Grapalat" w:cs="Sylfaen"/>
          <w:b/>
          <w:lang w:val="hy-AM"/>
        </w:rPr>
        <w:t>M-GHAPSDB-24/01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Pr="00052B85" w:rsidRDefault="007941A0" w:rsidP="007941A0">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7941A0" w:rsidRPr="00362D9A" w:rsidRDefault="007941A0" w:rsidP="007941A0">
      <w:pPr>
        <w:jc w:val="center"/>
        <w:rPr>
          <w:rFonts w:ascii="GHEA Grapalat" w:hAnsi="GHEA Grapalat"/>
          <w:sz w:val="14"/>
          <w:szCs w:val="14"/>
          <w:lang w:val="hy-AM"/>
        </w:rPr>
      </w:pP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t xml:space="preserve"> </w:t>
      </w:r>
      <w:r>
        <w:rPr>
          <w:rFonts w:ascii="GHEA Grapalat" w:hAnsi="GHEA Grapalat"/>
          <w:sz w:val="14"/>
          <w:szCs w:val="14"/>
          <w:lang w:val="hy-AM"/>
        </w:rPr>
        <w:t>АМД</w:t>
      </w:r>
    </w:p>
    <w:tbl>
      <w:tblPr>
        <w:tblpPr w:leftFromText="180" w:rightFromText="180" w:vertAnchor="text" w:tblpXSpec="center" w:tblpY="1"/>
        <w:tblOverlap w:val="never"/>
        <w:tblW w:w="16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559"/>
        <w:gridCol w:w="1134"/>
        <w:gridCol w:w="5387"/>
        <w:gridCol w:w="1161"/>
        <w:gridCol w:w="783"/>
        <w:gridCol w:w="1060"/>
        <w:gridCol w:w="777"/>
        <w:gridCol w:w="1322"/>
        <w:gridCol w:w="1276"/>
        <w:gridCol w:w="992"/>
      </w:tblGrid>
      <w:tr w:rsidR="007941A0" w:rsidRPr="00362D9A" w:rsidTr="000C61C0">
        <w:tc>
          <w:tcPr>
            <w:tcW w:w="16155" w:type="dxa"/>
            <w:gridSpan w:val="11"/>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Продукт:</w:t>
            </w:r>
          </w:p>
        </w:tc>
      </w:tr>
      <w:tr w:rsidR="007941A0" w:rsidRPr="00362D9A" w:rsidTr="000C61C0">
        <w:trPr>
          <w:trHeight w:val="219"/>
        </w:trPr>
        <w:tc>
          <w:tcPr>
            <w:tcW w:w="704" w:type="dxa"/>
            <w:vMerge w:val="restart"/>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номер дозы в приглашении</w:t>
            </w:r>
          </w:p>
        </w:tc>
        <w:tc>
          <w:tcPr>
            <w:tcW w:w="1559" w:type="dxa"/>
            <w:vMerge w:val="restart"/>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имя</w:t>
            </w:r>
          </w:p>
        </w:tc>
        <w:tc>
          <w:tcPr>
            <w:tcW w:w="1134" w:type="dxa"/>
            <w:vMerge w:val="restart"/>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товарный знак, знак и наименование производителя</w:t>
            </w:r>
          </w:p>
        </w:tc>
        <w:tc>
          <w:tcPr>
            <w:tcW w:w="5387" w:type="dxa"/>
            <w:vMerge w:val="restart"/>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техническая спецификация</w:t>
            </w:r>
          </w:p>
        </w:tc>
        <w:tc>
          <w:tcPr>
            <w:tcW w:w="1161" w:type="dxa"/>
            <w:vMerge w:val="restart"/>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единица измерения</w:t>
            </w:r>
          </w:p>
        </w:tc>
        <w:tc>
          <w:tcPr>
            <w:tcW w:w="783" w:type="dxa"/>
            <w:vMerge w:val="restart"/>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цена за единицу/ драм</w:t>
            </w:r>
          </w:p>
        </w:tc>
        <w:tc>
          <w:tcPr>
            <w:tcW w:w="1060" w:type="dxa"/>
            <w:vMerge w:val="restart"/>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общая стоимость/ драм</w:t>
            </w:r>
          </w:p>
        </w:tc>
        <w:tc>
          <w:tcPr>
            <w:tcW w:w="777" w:type="dxa"/>
            <w:vMerge w:val="restart"/>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Общая сумма</w:t>
            </w:r>
          </w:p>
        </w:tc>
        <w:tc>
          <w:tcPr>
            <w:tcW w:w="3590" w:type="dxa"/>
            <w:gridSpan w:val="3"/>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предложения</w:t>
            </w:r>
          </w:p>
        </w:tc>
      </w:tr>
      <w:tr w:rsidR="007941A0" w:rsidRPr="00362D9A" w:rsidTr="000C61C0">
        <w:trPr>
          <w:trHeight w:val="1895"/>
        </w:trPr>
        <w:tc>
          <w:tcPr>
            <w:tcW w:w="704" w:type="dxa"/>
            <w:vMerge/>
            <w:vAlign w:val="center"/>
          </w:tcPr>
          <w:p w:rsidR="007941A0" w:rsidRPr="00362D9A" w:rsidRDefault="007941A0" w:rsidP="000C61C0">
            <w:pPr>
              <w:jc w:val="center"/>
              <w:rPr>
                <w:rFonts w:ascii="GHEA Grapalat" w:hAnsi="GHEA Grapalat"/>
                <w:sz w:val="14"/>
                <w:szCs w:val="14"/>
              </w:rPr>
            </w:pPr>
          </w:p>
        </w:tc>
        <w:tc>
          <w:tcPr>
            <w:tcW w:w="1559" w:type="dxa"/>
            <w:vMerge/>
            <w:vAlign w:val="center"/>
          </w:tcPr>
          <w:p w:rsidR="007941A0" w:rsidRPr="00362D9A" w:rsidRDefault="007941A0" w:rsidP="000C61C0">
            <w:pPr>
              <w:jc w:val="center"/>
              <w:rPr>
                <w:rFonts w:ascii="GHEA Grapalat" w:hAnsi="GHEA Grapalat"/>
                <w:sz w:val="14"/>
                <w:szCs w:val="14"/>
              </w:rPr>
            </w:pPr>
          </w:p>
        </w:tc>
        <w:tc>
          <w:tcPr>
            <w:tcW w:w="1134" w:type="dxa"/>
            <w:vMerge/>
            <w:vAlign w:val="center"/>
          </w:tcPr>
          <w:p w:rsidR="007941A0" w:rsidRPr="00362D9A" w:rsidRDefault="007941A0" w:rsidP="000C61C0">
            <w:pPr>
              <w:jc w:val="center"/>
              <w:rPr>
                <w:rFonts w:ascii="GHEA Grapalat" w:hAnsi="GHEA Grapalat"/>
                <w:sz w:val="14"/>
                <w:szCs w:val="14"/>
              </w:rPr>
            </w:pPr>
          </w:p>
        </w:tc>
        <w:tc>
          <w:tcPr>
            <w:tcW w:w="5387" w:type="dxa"/>
            <w:vMerge/>
            <w:vAlign w:val="center"/>
          </w:tcPr>
          <w:p w:rsidR="007941A0" w:rsidRPr="00362D9A" w:rsidRDefault="007941A0" w:rsidP="000C61C0">
            <w:pPr>
              <w:jc w:val="center"/>
              <w:rPr>
                <w:rFonts w:ascii="GHEA Grapalat" w:hAnsi="GHEA Grapalat"/>
                <w:sz w:val="14"/>
                <w:szCs w:val="14"/>
              </w:rPr>
            </w:pPr>
          </w:p>
        </w:tc>
        <w:tc>
          <w:tcPr>
            <w:tcW w:w="1161" w:type="dxa"/>
            <w:vMerge/>
            <w:vAlign w:val="center"/>
          </w:tcPr>
          <w:p w:rsidR="007941A0" w:rsidRPr="00362D9A" w:rsidRDefault="007941A0" w:rsidP="000C61C0">
            <w:pPr>
              <w:jc w:val="center"/>
              <w:rPr>
                <w:rFonts w:ascii="GHEA Grapalat" w:hAnsi="GHEA Grapalat"/>
                <w:sz w:val="14"/>
                <w:szCs w:val="14"/>
              </w:rPr>
            </w:pPr>
          </w:p>
        </w:tc>
        <w:tc>
          <w:tcPr>
            <w:tcW w:w="783" w:type="dxa"/>
            <w:vMerge/>
            <w:vAlign w:val="center"/>
          </w:tcPr>
          <w:p w:rsidR="007941A0" w:rsidRPr="00362D9A" w:rsidRDefault="007941A0" w:rsidP="000C61C0">
            <w:pPr>
              <w:jc w:val="center"/>
              <w:rPr>
                <w:rFonts w:ascii="GHEA Grapalat" w:hAnsi="GHEA Grapalat"/>
                <w:sz w:val="14"/>
                <w:szCs w:val="14"/>
              </w:rPr>
            </w:pPr>
          </w:p>
        </w:tc>
        <w:tc>
          <w:tcPr>
            <w:tcW w:w="1060" w:type="dxa"/>
            <w:vMerge/>
            <w:vAlign w:val="center"/>
          </w:tcPr>
          <w:p w:rsidR="007941A0" w:rsidRPr="00362D9A" w:rsidRDefault="007941A0" w:rsidP="000C61C0">
            <w:pPr>
              <w:jc w:val="center"/>
              <w:rPr>
                <w:rFonts w:ascii="GHEA Grapalat" w:hAnsi="GHEA Grapalat"/>
                <w:sz w:val="14"/>
                <w:szCs w:val="14"/>
              </w:rPr>
            </w:pPr>
          </w:p>
        </w:tc>
        <w:tc>
          <w:tcPr>
            <w:tcW w:w="777" w:type="dxa"/>
            <w:vMerge/>
            <w:vAlign w:val="center"/>
          </w:tcPr>
          <w:p w:rsidR="007941A0" w:rsidRPr="00362D9A" w:rsidRDefault="007941A0" w:rsidP="000C61C0">
            <w:pPr>
              <w:jc w:val="center"/>
              <w:rPr>
                <w:rFonts w:ascii="GHEA Grapalat" w:hAnsi="GHEA Grapalat"/>
                <w:sz w:val="14"/>
                <w:szCs w:val="14"/>
              </w:rPr>
            </w:pPr>
          </w:p>
        </w:tc>
        <w:tc>
          <w:tcPr>
            <w:tcW w:w="1322" w:type="dxa"/>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адрес</w:t>
            </w:r>
          </w:p>
        </w:tc>
        <w:tc>
          <w:tcPr>
            <w:tcW w:w="1276" w:type="dxa"/>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количество предметов</w:t>
            </w:r>
          </w:p>
        </w:tc>
        <w:tc>
          <w:tcPr>
            <w:tcW w:w="992" w:type="dxa"/>
            <w:vAlign w:val="center"/>
          </w:tcPr>
          <w:p w:rsidR="007941A0" w:rsidRPr="00362D9A" w:rsidRDefault="007941A0" w:rsidP="000C61C0">
            <w:pPr>
              <w:jc w:val="center"/>
              <w:rPr>
                <w:rFonts w:ascii="GHEA Grapalat" w:hAnsi="GHEA Grapalat"/>
                <w:sz w:val="14"/>
                <w:szCs w:val="14"/>
              </w:rPr>
            </w:pPr>
            <w:r w:rsidRPr="00362D9A">
              <w:rPr>
                <w:rFonts w:ascii="GHEA Grapalat" w:hAnsi="GHEA Grapalat"/>
                <w:sz w:val="14"/>
                <w:szCs w:val="14"/>
              </w:rPr>
              <w:t>Термин:</w:t>
            </w:r>
          </w:p>
          <w:p w:rsidR="007941A0" w:rsidRPr="00362D9A" w:rsidRDefault="007941A0" w:rsidP="000C61C0">
            <w:pPr>
              <w:jc w:val="center"/>
              <w:rPr>
                <w:rFonts w:ascii="GHEA Grapalat" w:hAnsi="GHEA Grapalat"/>
                <w:sz w:val="14"/>
                <w:szCs w:val="14"/>
              </w:rPr>
            </w:pP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lang w:bidi="ar-SA"/>
              </w:rPr>
            </w:pPr>
            <w:r>
              <w:rPr>
                <w:rFonts w:ascii="Arial Armenian" w:hAnsi="Arial Armenian" w:cs="Calibri"/>
                <w:color w:val="000000"/>
                <w:sz w:val="20"/>
                <w:szCs w:val="20"/>
              </w:rPr>
              <w:t>1</w:t>
            </w:r>
          </w:p>
        </w:tc>
        <w:tc>
          <w:tcPr>
            <w:tcW w:w="1559" w:type="dxa"/>
            <w:vAlign w:val="center"/>
          </w:tcPr>
          <w:p w:rsidR="009C624B" w:rsidRPr="0062086F" w:rsidRDefault="009C624B" w:rsidP="009C624B">
            <w:pPr>
              <w:jc w:val="center"/>
              <w:rPr>
                <w:rFonts w:ascii="GHEA Grapalat" w:hAnsi="GHEA Grapalat" w:cs="Calibri"/>
                <w:sz w:val="14"/>
                <w:szCs w:val="14"/>
              </w:rPr>
            </w:pPr>
            <w:r w:rsidRPr="00F50423">
              <w:rPr>
                <w:rFonts w:ascii="GHEA Grapalat" w:hAnsi="GHEA Grapalat" w:cs="Calibri"/>
                <w:sz w:val="14"/>
                <w:szCs w:val="14"/>
                <w:lang w:val="hy-AM"/>
              </w:rPr>
              <w:t>Мука</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F50423" w:rsidRDefault="009C624B" w:rsidP="009C624B">
            <w:pPr>
              <w:jc w:val="center"/>
              <w:rPr>
                <w:rFonts w:ascii="GHEA Grapalat" w:hAnsi="GHEA Grapalat" w:cs="Calibri"/>
                <w:sz w:val="14"/>
                <w:szCs w:val="14"/>
              </w:rPr>
            </w:pPr>
            <w:r>
              <w:rPr>
                <w:rFonts w:ascii="GHEA Grapalat" w:hAnsi="GHEA Grapalat" w:cs="Calibri"/>
                <w:sz w:val="14"/>
                <w:szCs w:val="14"/>
                <w:lang w:val="hy-AM"/>
              </w:rPr>
              <w:t>Мука высшего сорта</w:t>
            </w:r>
            <w:r w:rsidRPr="00EB16E6">
              <w:rPr>
                <w:rFonts w:ascii="Sylfaen" w:hAnsi="Sylfaen" w:cs="Sylfaen"/>
                <w:sz w:val="16"/>
                <w:szCs w:val="16"/>
              </w:rPr>
              <w:t xml:space="preserve"> </w:t>
            </w:r>
            <w:r w:rsidRPr="00EB16E6">
              <w:rPr>
                <w:rFonts w:ascii="Arial" w:hAnsi="Arial" w:cs="Arial"/>
                <w:sz w:val="16"/>
                <w:szCs w:val="16"/>
              </w:rPr>
              <w:t>/</w:t>
            </w:r>
            <w:r w:rsidRPr="00EB16E6">
              <w:rPr>
                <w:rFonts w:ascii="Sylfaen" w:hAnsi="Sylfaen" w:cs="Sylfaen"/>
                <w:sz w:val="16"/>
                <w:szCs w:val="16"/>
              </w:rPr>
              <w:t>упаковка:</w:t>
            </w:r>
            <w:r w:rsidRPr="00EB16E6">
              <w:rPr>
                <w:rFonts w:ascii="Arial" w:hAnsi="Arial" w:cs="Arial"/>
                <w:sz w:val="16"/>
                <w:szCs w:val="16"/>
              </w:rPr>
              <w:t xml:space="preserve"> </w:t>
            </w:r>
            <w:r w:rsidRPr="00EB16E6">
              <w:rPr>
                <w:rFonts w:ascii="Sylfaen" w:hAnsi="Sylfaen" w:cs="Sylfaen"/>
                <w:sz w:val="16"/>
                <w:szCs w:val="16"/>
              </w:rPr>
              <w:t>по меньшей мере</w:t>
            </w:r>
            <w:r w:rsidRPr="00EB16E6">
              <w:rPr>
                <w:rFonts w:ascii="Arial" w:hAnsi="Arial" w:cs="Arial"/>
                <w:sz w:val="16"/>
                <w:szCs w:val="16"/>
              </w:rPr>
              <w:t>5 часов</w:t>
            </w:r>
            <w:r w:rsidRPr="00EB16E6">
              <w:rPr>
                <w:rFonts w:ascii="Sylfaen" w:hAnsi="Sylfaen" w:cs="Sylfaen"/>
                <w:sz w:val="16"/>
                <w:szCs w:val="16"/>
              </w:rPr>
              <w:t>кг</w:t>
            </w:r>
            <w:r w:rsidRPr="00EB16E6">
              <w:rPr>
                <w:rFonts w:ascii="Arial" w:hAnsi="Arial" w:cs="Arial"/>
                <w:sz w:val="16"/>
                <w:szCs w:val="16"/>
              </w:rPr>
              <w:t>/;</w:t>
            </w:r>
            <w:r w:rsidRPr="00EB16E6">
              <w:rPr>
                <w:rFonts w:ascii="Sylfaen" w:hAnsi="Sylfaen" w:cs="Sylfaen"/>
                <w:sz w:val="16"/>
                <w:szCs w:val="16"/>
              </w:rPr>
              <w:t>Пшеница</w:t>
            </w:r>
            <w:r w:rsidRPr="00EB16E6">
              <w:rPr>
                <w:rFonts w:ascii="GHEA Grapalat" w:hAnsi="GHEA Grapalat"/>
                <w:sz w:val="16"/>
                <w:szCs w:val="16"/>
              </w:rPr>
              <w:t xml:space="preserve"> </w:t>
            </w:r>
            <w:r w:rsidRPr="00EB16E6">
              <w:rPr>
                <w:rFonts w:ascii="Sylfaen" w:hAnsi="Sylfaen" w:cs="Sylfaen"/>
                <w:sz w:val="16"/>
                <w:szCs w:val="16"/>
              </w:rPr>
              <w:t>мука</w:t>
            </w:r>
            <w:r w:rsidRPr="00EB16E6">
              <w:rPr>
                <w:rFonts w:ascii="Arial" w:hAnsi="Arial" w:cs="Arial"/>
                <w:sz w:val="16"/>
                <w:szCs w:val="16"/>
              </w:rPr>
              <w:t xml:space="preserve"> </w:t>
            </w:r>
            <w:r w:rsidRPr="00EB16E6">
              <w:rPr>
                <w:rFonts w:ascii="Sylfaen" w:hAnsi="Sylfaen" w:cs="Sylfaen"/>
                <w:sz w:val="16"/>
                <w:szCs w:val="16"/>
              </w:rPr>
              <w:t>типичный</w:t>
            </w:r>
            <w:r w:rsidRPr="00EB16E6">
              <w:rPr>
                <w:rFonts w:ascii="Arial" w:hAnsi="Arial" w:cs="Arial"/>
                <w:sz w:val="16"/>
                <w:szCs w:val="16"/>
              </w:rPr>
              <w:t>,</w:t>
            </w:r>
            <w:r w:rsidRPr="00EB16E6">
              <w:rPr>
                <w:rFonts w:ascii="Sylfaen" w:hAnsi="Sylfaen" w:cs="Sylfaen"/>
                <w:sz w:val="16"/>
                <w:szCs w:val="16"/>
              </w:rPr>
              <w:t>без</w:t>
            </w:r>
            <w:r w:rsidRPr="00EB16E6">
              <w:rPr>
                <w:rFonts w:ascii="Arial" w:hAnsi="Arial" w:cs="Arial"/>
                <w:sz w:val="16"/>
                <w:szCs w:val="16"/>
              </w:rPr>
              <w:t xml:space="preserve"> </w:t>
            </w:r>
            <w:r w:rsidRPr="00EB16E6">
              <w:rPr>
                <w:rFonts w:ascii="Sylfaen" w:hAnsi="Sylfaen" w:cs="Sylfaen"/>
                <w:sz w:val="16"/>
                <w:szCs w:val="16"/>
              </w:rPr>
              <w:t>сторона</w:t>
            </w:r>
            <w:r w:rsidRPr="00EB16E6">
              <w:rPr>
                <w:rFonts w:ascii="Arial" w:hAnsi="Arial" w:cs="Arial"/>
                <w:sz w:val="16"/>
                <w:szCs w:val="16"/>
              </w:rPr>
              <w:t xml:space="preserve"> </w:t>
            </w:r>
            <w:r w:rsidRPr="00EB16E6">
              <w:rPr>
                <w:rFonts w:ascii="Sylfaen" w:hAnsi="Sylfaen" w:cs="Sylfaen"/>
                <w:sz w:val="16"/>
                <w:szCs w:val="16"/>
              </w:rPr>
              <w:t>пробовать</w:t>
            </w:r>
            <w:r w:rsidRPr="00EB16E6">
              <w:rPr>
                <w:rFonts w:ascii="Arial" w:hAnsi="Arial" w:cs="Arial"/>
                <w:sz w:val="16"/>
                <w:szCs w:val="16"/>
              </w:rPr>
              <w:t xml:space="preserve"> </w:t>
            </w:r>
            <w:r w:rsidRPr="00EB16E6">
              <w:rPr>
                <w:rFonts w:ascii="Sylfaen" w:hAnsi="Sylfaen" w:cs="Sylfaen"/>
                <w:sz w:val="16"/>
                <w:szCs w:val="16"/>
              </w:rPr>
              <w:t>и:</w:t>
            </w:r>
            <w:r w:rsidRPr="00EB16E6">
              <w:rPr>
                <w:rFonts w:ascii="Arial" w:hAnsi="Arial" w:cs="Arial"/>
                <w:sz w:val="16"/>
                <w:szCs w:val="16"/>
              </w:rPr>
              <w:t xml:space="preserve"> </w:t>
            </w:r>
            <w:r w:rsidRPr="00EB16E6">
              <w:rPr>
                <w:rFonts w:ascii="Sylfaen" w:hAnsi="Sylfaen" w:cs="Sylfaen"/>
                <w:sz w:val="16"/>
                <w:szCs w:val="16"/>
              </w:rPr>
              <w:t>запах</w:t>
            </w:r>
            <w:r w:rsidRPr="00EB16E6">
              <w:rPr>
                <w:rFonts w:ascii="Arial" w:hAnsi="Arial" w:cs="Arial"/>
                <w:sz w:val="16"/>
                <w:szCs w:val="16"/>
              </w:rPr>
              <w:t>,</w:t>
            </w:r>
            <w:r w:rsidRPr="00EB16E6">
              <w:rPr>
                <w:rFonts w:ascii="Sylfaen" w:hAnsi="Sylfaen" w:cs="Sylfaen"/>
                <w:sz w:val="16"/>
                <w:szCs w:val="16"/>
              </w:rPr>
              <w:t>муки</w:t>
            </w:r>
            <w:r w:rsidRPr="00EB16E6">
              <w:rPr>
                <w:rFonts w:ascii="Arial" w:hAnsi="Arial" w:cs="Arial"/>
                <w:sz w:val="16"/>
                <w:szCs w:val="16"/>
              </w:rPr>
              <w:t xml:space="preserve"> </w:t>
            </w:r>
            <w:r w:rsidRPr="00EB16E6">
              <w:rPr>
                <w:rFonts w:ascii="Sylfaen" w:hAnsi="Sylfaen" w:cs="Sylfaen"/>
                <w:sz w:val="16"/>
                <w:szCs w:val="16"/>
              </w:rPr>
              <w:t>цвет</w:t>
            </w:r>
            <w:r w:rsidRPr="00EB16E6">
              <w:rPr>
                <w:rFonts w:ascii="Arial" w:hAnsi="Arial" w:cs="Arial"/>
                <w:sz w:val="16"/>
                <w:szCs w:val="16"/>
              </w:rPr>
              <w:t xml:space="preserve"> </w:t>
            </w:r>
            <w:r w:rsidRPr="00EB16E6">
              <w:rPr>
                <w:rFonts w:ascii="Sylfaen" w:hAnsi="Sylfaen" w:cs="Sylfaen"/>
                <w:sz w:val="16"/>
                <w:szCs w:val="16"/>
              </w:rPr>
              <w:t>белый</w:t>
            </w:r>
            <w:r w:rsidRPr="00EB16E6">
              <w:rPr>
                <w:rFonts w:ascii="Arial" w:hAnsi="Arial" w:cs="Arial"/>
                <w:sz w:val="16"/>
                <w:szCs w:val="16"/>
              </w:rPr>
              <w:t xml:space="preserve"> </w:t>
            </w:r>
            <w:r w:rsidRPr="00EB16E6">
              <w:rPr>
                <w:rFonts w:ascii="Sylfaen" w:hAnsi="Sylfaen" w:cs="Sylfaen"/>
                <w:sz w:val="16"/>
                <w:szCs w:val="16"/>
              </w:rPr>
              <w:t>фабрика</w:t>
            </w:r>
            <w:r w:rsidRPr="00EB16E6">
              <w:rPr>
                <w:rFonts w:ascii="Arial" w:hAnsi="Arial" w:cs="Arial"/>
                <w:sz w:val="16"/>
                <w:szCs w:val="16"/>
              </w:rPr>
              <w:t xml:space="preserve"> </w:t>
            </w:r>
            <w:r w:rsidRPr="00EB16E6">
              <w:rPr>
                <w:rFonts w:ascii="Sylfaen" w:hAnsi="Sylfaen" w:cs="Sylfaen"/>
                <w:sz w:val="16"/>
                <w:szCs w:val="16"/>
              </w:rPr>
              <w:t>с упаковкой</w:t>
            </w:r>
            <w:r w:rsidRPr="00EB16E6">
              <w:rPr>
                <w:rFonts w:ascii="Arial" w:hAnsi="Arial" w:cs="Arial"/>
                <w:sz w:val="16"/>
                <w:szCs w:val="16"/>
              </w:rPr>
              <w:t xml:space="preserve"> </w:t>
            </w:r>
            <w:r w:rsidRPr="00EB16E6">
              <w:rPr>
                <w:rFonts w:ascii="Sylfaen" w:hAnsi="Sylfaen" w:cs="Sylfaen"/>
                <w:sz w:val="16"/>
                <w:szCs w:val="16"/>
              </w:rPr>
              <w:t>соответствующий</w:t>
            </w:r>
            <w:r w:rsidRPr="00EB16E6">
              <w:rPr>
                <w:rFonts w:ascii="GHEA Grapalat" w:hAnsi="GHEA Grapalat"/>
                <w:sz w:val="16"/>
                <w:szCs w:val="16"/>
              </w:rPr>
              <w:t xml:space="preserve"> </w:t>
            </w:r>
            <w:r w:rsidRPr="00EB16E6">
              <w:rPr>
                <w:rFonts w:ascii="Sylfaen" w:hAnsi="Sylfaen" w:cs="Sylfaen"/>
                <w:sz w:val="16"/>
                <w:szCs w:val="16"/>
              </w:rPr>
              <w:t>с маркировкой</w:t>
            </w:r>
            <w:r w:rsidRPr="00EB16E6">
              <w:rPr>
                <w:rFonts w:ascii="Arial" w:hAnsi="Arial" w:cs="Arial"/>
                <w:sz w:val="16"/>
                <w:szCs w:val="16"/>
              </w:rPr>
              <w:t>:</w:t>
            </w:r>
            <w:r w:rsidRPr="00EB16E6">
              <w:rPr>
                <w:rFonts w:ascii="Sylfaen" w:hAnsi="Sylfaen" w:cs="Sylfaen"/>
                <w:sz w:val="16"/>
                <w:szCs w:val="16"/>
              </w:rPr>
              <w:t>Без</w:t>
            </w:r>
            <w:r w:rsidRPr="00EB16E6">
              <w:rPr>
                <w:rFonts w:ascii="Arial" w:hAnsi="Arial" w:cs="Arial"/>
                <w:sz w:val="16"/>
                <w:szCs w:val="16"/>
              </w:rPr>
              <w:t xml:space="preserve"> </w:t>
            </w:r>
            <w:r w:rsidRPr="00EB16E6">
              <w:rPr>
                <w:rFonts w:ascii="Sylfaen" w:hAnsi="Sylfaen" w:cs="Sylfaen"/>
                <w:sz w:val="16"/>
                <w:szCs w:val="16"/>
              </w:rPr>
              <w:t>кислотности</w:t>
            </w:r>
            <w:r w:rsidRPr="00EB16E6">
              <w:rPr>
                <w:rFonts w:ascii="Arial" w:hAnsi="Arial" w:cs="Arial"/>
                <w:sz w:val="16"/>
                <w:szCs w:val="16"/>
              </w:rPr>
              <w:t xml:space="preserve"> </w:t>
            </w:r>
            <w:r w:rsidRPr="00EB16E6">
              <w:rPr>
                <w:rFonts w:ascii="Sylfaen" w:hAnsi="Sylfaen" w:cs="Sylfaen"/>
                <w:sz w:val="16"/>
                <w:szCs w:val="16"/>
              </w:rPr>
              <w:t>и:</w:t>
            </w:r>
            <w:r w:rsidRPr="00EB16E6">
              <w:rPr>
                <w:rFonts w:ascii="Arial" w:hAnsi="Arial" w:cs="Arial"/>
                <w:sz w:val="16"/>
                <w:szCs w:val="16"/>
              </w:rPr>
              <w:t xml:space="preserve"> </w:t>
            </w:r>
            <w:r w:rsidRPr="00EB16E6">
              <w:rPr>
                <w:rFonts w:ascii="Sylfaen" w:hAnsi="Sylfaen" w:cs="Sylfaen"/>
                <w:sz w:val="16"/>
                <w:szCs w:val="16"/>
              </w:rPr>
              <w:t>горечи</w:t>
            </w:r>
            <w:r w:rsidRPr="00EB16E6">
              <w:rPr>
                <w:rFonts w:ascii="Arial" w:hAnsi="Arial" w:cs="Arial"/>
                <w:sz w:val="16"/>
                <w:szCs w:val="16"/>
              </w:rPr>
              <w:t>,</w:t>
            </w:r>
            <w:r w:rsidRPr="00EB16E6">
              <w:rPr>
                <w:rFonts w:ascii="Sylfaen" w:hAnsi="Sylfaen" w:cs="Sylfaen"/>
                <w:sz w:val="16"/>
                <w:szCs w:val="16"/>
              </w:rPr>
              <w:t>без</w:t>
            </w:r>
            <w:r w:rsidRPr="00EB16E6">
              <w:rPr>
                <w:rFonts w:ascii="Arial" w:hAnsi="Arial" w:cs="Arial"/>
                <w:sz w:val="16"/>
                <w:szCs w:val="16"/>
              </w:rPr>
              <w:t xml:space="preserve"> </w:t>
            </w:r>
            <w:r w:rsidRPr="00EB16E6">
              <w:rPr>
                <w:rFonts w:ascii="Sylfaen" w:hAnsi="Sylfaen" w:cs="Sylfaen"/>
                <w:sz w:val="16"/>
                <w:szCs w:val="16"/>
              </w:rPr>
              <w:t>затхлый</w:t>
            </w:r>
            <w:r w:rsidRPr="00EB16E6">
              <w:rPr>
                <w:rFonts w:ascii="Arial" w:hAnsi="Arial" w:cs="Arial"/>
                <w:sz w:val="16"/>
                <w:szCs w:val="16"/>
              </w:rPr>
              <w:t xml:space="preserve"> </w:t>
            </w:r>
            <w:r w:rsidRPr="00EB16E6">
              <w:rPr>
                <w:rFonts w:ascii="Sylfaen" w:hAnsi="Sylfaen" w:cs="Sylfaen"/>
                <w:sz w:val="16"/>
                <w:szCs w:val="16"/>
              </w:rPr>
              <w:t>и</w:t>
            </w:r>
            <w:r w:rsidRPr="00EB16E6">
              <w:rPr>
                <w:rFonts w:ascii="Arial" w:hAnsi="Arial" w:cs="Arial"/>
                <w:sz w:val="16"/>
                <w:szCs w:val="16"/>
              </w:rPr>
              <w:t xml:space="preserve"> </w:t>
            </w:r>
            <w:r w:rsidRPr="00EB16E6">
              <w:rPr>
                <w:rFonts w:ascii="Sylfaen" w:hAnsi="Sylfaen" w:cs="Sylfaen"/>
                <w:sz w:val="16"/>
                <w:szCs w:val="16"/>
              </w:rPr>
              <w:t>форма</w:t>
            </w:r>
            <w:r w:rsidRPr="00EB16E6">
              <w:rPr>
                <w:rFonts w:ascii="Arial" w:hAnsi="Arial" w:cs="Arial"/>
                <w:sz w:val="16"/>
                <w:szCs w:val="16"/>
              </w:rPr>
              <w:t>:</w:t>
            </w:r>
            <w:r w:rsidRPr="00EB16E6">
              <w:rPr>
                <w:rFonts w:ascii="GHEA Grapalat" w:hAnsi="GHEA Grapalat"/>
                <w:sz w:val="16"/>
                <w:szCs w:val="16"/>
              </w:rPr>
              <w:t xml:space="preserve"> </w:t>
            </w:r>
            <w:r w:rsidRPr="00EB16E6">
              <w:rPr>
                <w:rFonts w:ascii="Sylfaen" w:hAnsi="Sylfaen" w:cs="Sylfaen"/>
                <w:sz w:val="16"/>
                <w:szCs w:val="16"/>
              </w:rPr>
              <w:t>Влага</w:t>
            </w:r>
            <w:r w:rsidRPr="00EB16E6">
              <w:rPr>
                <w:rFonts w:ascii="Arial" w:hAnsi="Arial" w:cs="Arial"/>
                <w:sz w:val="16"/>
                <w:szCs w:val="16"/>
              </w:rPr>
              <w:t xml:space="preserve"> </w:t>
            </w:r>
            <w:r w:rsidRPr="00EB16E6">
              <w:rPr>
                <w:rFonts w:ascii="Sylfaen" w:hAnsi="Sylfaen" w:cs="Sylfaen"/>
                <w:sz w:val="16"/>
                <w:szCs w:val="16"/>
              </w:rPr>
              <w:t>массивный</w:t>
            </w:r>
            <w:r w:rsidRPr="00EB16E6">
              <w:rPr>
                <w:rFonts w:ascii="Arial" w:hAnsi="Arial" w:cs="Arial"/>
                <w:sz w:val="16"/>
                <w:szCs w:val="16"/>
              </w:rPr>
              <w:t xml:space="preserve"> </w:t>
            </w:r>
            <w:r w:rsidRPr="00EB16E6">
              <w:rPr>
                <w:rFonts w:ascii="Sylfaen" w:hAnsi="Sylfaen" w:cs="Sylfaen"/>
                <w:sz w:val="16"/>
                <w:szCs w:val="16"/>
              </w:rPr>
              <w:t>часть</w:t>
            </w:r>
            <w:r w:rsidRPr="00EB16E6">
              <w:rPr>
                <w:rFonts w:ascii="Arial" w:hAnsi="Arial" w:cs="Arial"/>
                <w:sz w:val="16"/>
                <w:szCs w:val="16"/>
              </w:rPr>
              <w:t xml:space="preserve"> </w:t>
            </w:r>
            <w:r w:rsidRPr="00EB16E6">
              <w:rPr>
                <w:rFonts w:ascii="Sylfaen" w:hAnsi="Sylfaen" w:cs="Sylfaen"/>
                <w:sz w:val="16"/>
                <w:szCs w:val="16"/>
              </w:rPr>
              <w:t>нет</w:t>
            </w:r>
            <w:r w:rsidRPr="00EB16E6">
              <w:rPr>
                <w:rFonts w:ascii="Arial" w:hAnsi="Arial" w:cs="Arial"/>
                <w:sz w:val="16"/>
                <w:szCs w:val="16"/>
              </w:rPr>
              <w:t xml:space="preserve"> </w:t>
            </w:r>
            <w:r w:rsidRPr="00EB16E6">
              <w:rPr>
                <w:rFonts w:ascii="Sylfaen" w:hAnsi="Sylfaen" w:cs="Sylfaen"/>
                <w:sz w:val="16"/>
                <w:szCs w:val="16"/>
              </w:rPr>
              <w:t>более</w:t>
            </w:r>
            <w:r w:rsidRPr="00EB16E6">
              <w:rPr>
                <w:rFonts w:ascii="Arial" w:hAnsi="Arial" w:cs="Arial"/>
                <w:sz w:val="16"/>
                <w:szCs w:val="16"/>
              </w:rPr>
              <w:t>15%-</w:t>
            </w:r>
            <w:r w:rsidRPr="00EB16E6">
              <w:rPr>
                <w:rFonts w:ascii="Sylfaen" w:hAnsi="Sylfaen" w:cs="Sylfaen"/>
                <w:sz w:val="16"/>
                <w:szCs w:val="16"/>
              </w:rPr>
              <w:t>от</w:t>
            </w:r>
            <w:r w:rsidRPr="00EB16E6">
              <w:rPr>
                <w:rFonts w:ascii="Arial" w:hAnsi="Arial" w:cs="Arial"/>
                <w:sz w:val="16"/>
                <w:szCs w:val="16"/>
              </w:rPr>
              <w:t>,</w:t>
            </w:r>
            <w:r w:rsidRPr="00EB16E6">
              <w:rPr>
                <w:rFonts w:ascii="Sylfaen" w:hAnsi="Sylfaen" w:cs="Sylfaen"/>
                <w:sz w:val="16"/>
                <w:szCs w:val="16"/>
              </w:rPr>
              <w:t>металломагнитный</w:t>
            </w:r>
            <w:r w:rsidRPr="00EB16E6">
              <w:rPr>
                <w:rFonts w:ascii="GHEA Grapalat" w:hAnsi="GHEA Grapalat"/>
                <w:sz w:val="16"/>
                <w:szCs w:val="16"/>
              </w:rPr>
              <w:t xml:space="preserve"> </w:t>
            </w:r>
            <w:r w:rsidRPr="00EB16E6">
              <w:rPr>
                <w:rFonts w:ascii="Sylfaen" w:hAnsi="Sylfaen" w:cs="Sylfaen"/>
                <w:sz w:val="16"/>
                <w:szCs w:val="16"/>
              </w:rPr>
              <w:t>смеси</w:t>
            </w:r>
            <w:r w:rsidRPr="00EB16E6">
              <w:rPr>
                <w:rFonts w:ascii="Arial" w:hAnsi="Arial" w:cs="Arial"/>
                <w:sz w:val="16"/>
                <w:szCs w:val="16"/>
              </w:rPr>
              <w:t xml:space="preserve"> </w:t>
            </w:r>
            <w:r w:rsidRPr="00EB16E6">
              <w:rPr>
                <w:rFonts w:ascii="Sylfaen" w:hAnsi="Sylfaen" w:cs="Sylfaen"/>
                <w:sz w:val="16"/>
                <w:szCs w:val="16"/>
              </w:rPr>
              <w:t>нет</w:t>
            </w:r>
            <w:r w:rsidRPr="00EB16E6">
              <w:rPr>
                <w:rFonts w:ascii="Arial" w:hAnsi="Arial" w:cs="Arial"/>
                <w:sz w:val="16"/>
                <w:szCs w:val="16"/>
              </w:rPr>
              <w:t xml:space="preserve"> </w:t>
            </w:r>
            <w:r w:rsidRPr="00EB16E6">
              <w:rPr>
                <w:rFonts w:ascii="Sylfaen" w:hAnsi="Sylfaen" w:cs="Sylfaen"/>
                <w:sz w:val="16"/>
                <w:szCs w:val="16"/>
              </w:rPr>
              <w:t>более</w:t>
            </w:r>
            <w:r w:rsidRPr="00EB16E6">
              <w:rPr>
                <w:rFonts w:ascii="Arial" w:hAnsi="Arial" w:cs="Arial"/>
                <w:sz w:val="16"/>
                <w:szCs w:val="16"/>
              </w:rPr>
              <w:t>3,0%-</w:t>
            </w:r>
            <w:r w:rsidRPr="00EB16E6">
              <w:rPr>
                <w:rFonts w:ascii="Sylfaen" w:hAnsi="Sylfaen" w:cs="Sylfaen"/>
                <w:sz w:val="16"/>
                <w:szCs w:val="16"/>
              </w:rPr>
              <w:t>от</w:t>
            </w:r>
            <w:r w:rsidRPr="00EB16E6">
              <w:rPr>
                <w:rFonts w:ascii="Arial" w:hAnsi="Arial" w:cs="Arial"/>
                <w:sz w:val="16"/>
                <w:szCs w:val="16"/>
              </w:rPr>
              <w:t>,</w:t>
            </w:r>
            <w:r w:rsidRPr="00EB16E6">
              <w:rPr>
                <w:rFonts w:ascii="Sylfaen" w:hAnsi="Sylfaen" w:cs="Sylfaen"/>
                <w:sz w:val="16"/>
                <w:szCs w:val="16"/>
              </w:rPr>
              <w:t>пепел</w:t>
            </w:r>
            <w:r w:rsidRPr="00EB16E6">
              <w:rPr>
                <w:rFonts w:ascii="Arial" w:hAnsi="Arial" w:cs="Arial"/>
                <w:sz w:val="16"/>
                <w:szCs w:val="16"/>
              </w:rPr>
              <w:t xml:space="preserve"> </w:t>
            </w:r>
            <w:r w:rsidRPr="00EB16E6">
              <w:rPr>
                <w:rFonts w:ascii="Sylfaen" w:hAnsi="Sylfaen" w:cs="Sylfaen"/>
                <w:sz w:val="16"/>
                <w:szCs w:val="16"/>
              </w:rPr>
              <w:t>массивный</w:t>
            </w:r>
            <w:r w:rsidRPr="00EB16E6">
              <w:rPr>
                <w:rFonts w:ascii="Arial" w:hAnsi="Arial" w:cs="Arial"/>
                <w:sz w:val="16"/>
                <w:szCs w:val="16"/>
              </w:rPr>
              <w:t xml:space="preserve"> </w:t>
            </w:r>
            <w:r w:rsidRPr="00EB16E6">
              <w:rPr>
                <w:rFonts w:ascii="Sylfaen" w:hAnsi="Sylfaen" w:cs="Sylfaen"/>
                <w:sz w:val="16"/>
                <w:szCs w:val="16"/>
              </w:rPr>
              <w:t>часть</w:t>
            </w:r>
            <w:r w:rsidRPr="00EB16E6">
              <w:rPr>
                <w:rFonts w:ascii="Arial" w:hAnsi="Arial" w:cs="Arial"/>
                <w:sz w:val="16"/>
                <w:szCs w:val="16"/>
              </w:rPr>
              <w:t xml:space="preserve"> </w:t>
            </w:r>
            <w:r w:rsidRPr="00EB16E6">
              <w:rPr>
                <w:rFonts w:ascii="Sylfaen" w:hAnsi="Sylfaen" w:cs="Sylfaen"/>
                <w:sz w:val="16"/>
                <w:szCs w:val="16"/>
              </w:rPr>
              <w:t>сухой</w:t>
            </w:r>
            <w:r w:rsidRPr="00EB16E6">
              <w:rPr>
                <w:rFonts w:ascii="Arial" w:hAnsi="Arial" w:cs="Arial"/>
                <w:sz w:val="16"/>
                <w:szCs w:val="16"/>
              </w:rPr>
              <w:t xml:space="preserve"> </w:t>
            </w:r>
            <w:r w:rsidRPr="00EB16E6">
              <w:rPr>
                <w:rFonts w:ascii="Sylfaen" w:hAnsi="Sylfaen" w:cs="Sylfaen"/>
                <w:sz w:val="16"/>
                <w:szCs w:val="16"/>
              </w:rPr>
              <w:t>материала</w:t>
            </w:r>
            <w:r w:rsidRPr="00EB16E6">
              <w:rPr>
                <w:rFonts w:ascii="Arial" w:hAnsi="Arial" w:cs="Arial"/>
                <w:sz w:val="16"/>
                <w:szCs w:val="16"/>
              </w:rPr>
              <w:t xml:space="preserve"> </w:t>
            </w:r>
            <w:r w:rsidRPr="00EB16E6">
              <w:rPr>
                <w:rFonts w:ascii="Sylfaen" w:hAnsi="Sylfaen" w:cs="Sylfaen"/>
                <w:sz w:val="16"/>
                <w:szCs w:val="16"/>
              </w:rPr>
              <w:t>нет</w:t>
            </w:r>
            <w:r w:rsidRPr="00EB16E6">
              <w:rPr>
                <w:rFonts w:ascii="Arial" w:hAnsi="Arial" w:cs="Arial"/>
                <w:sz w:val="16"/>
                <w:szCs w:val="16"/>
              </w:rPr>
              <w:t xml:space="preserve"> </w:t>
            </w:r>
            <w:r w:rsidRPr="00EB16E6">
              <w:rPr>
                <w:rFonts w:ascii="Sylfaen" w:hAnsi="Sylfaen" w:cs="Sylfaen"/>
                <w:sz w:val="16"/>
                <w:szCs w:val="16"/>
              </w:rPr>
              <w:t>более</w:t>
            </w:r>
            <w:r w:rsidRPr="00EB16E6">
              <w:rPr>
                <w:rFonts w:ascii="GHEA Grapalat" w:hAnsi="GHEA Grapalat"/>
                <w:sz w:val="16"/>
                <w:szCs w:val="16"/>
              </w:rPr>
              <w:t>0,55%,</w:t>
            </w:r>
            <w:r w:rsidRPr="00EB16E6">
              <w:rPr>
                <w:rFonts w:ascii="Sylfaen" w:hAnsi="Sylfaen" w:cs="Sylfaen"/>
                <w:sz w:val="16"/>
                <w:szCs w:val="16"/>
              </w:rPr>
              <w:t>сырой</w:t>
            </w:r>
            <w:r w:rsidRPr="00EB16E6">
              <w:rPr>
                <w:rFonts w:ascii="Arial" w:hAnsi="Arial" w:cs="Arial"/>
                <w:sz w:val="16"/>
                <w:szCs w:val="16"/>
              </w:rPr>
              <w:t xml:space="preserve"> </w:t>
            </w:r>
            <w:r w:rsidRPr="00EB16E6">
              <w:rPr>
                <w:rFonts w:ascii="Sylfaen" w:hAnsi="Sylfaen" w:cs="Sylfaen"/>
                <w:sz w:val="16"/>
                <w:szCs w:val="16"/>
              </w:rPr>
              <w:t>клея</w:t>
            </w:r>
            <w:r w:rsidRPr="00EB16E6">
              <w:rPr>
                <w:rFonts w:ascii="Arial" w:hAnsi="Arial" w:cs="Arial"/>
                <w:sz w:val="16"/>
                <w:szCs w:val="16"/>
              </w:rPr>
              <w:t xml:space="preserve"> </w:t>
            </w:r>
            <w:r w:rsidRPr="00EB16E6">
              <w:rPr>
                <w:rFonts w:ascii="Sylfaen" w:hAnsi="Sylfaen" w:cs="Sylfaen"/>
                <w:sz w:val="16"/>
                <w:szCs w:val="16"/>
              </w:rPr>
              <w:t>количество:</w:t>
            </w:r>
            <w:r w:rsidRPr="00EB16E6">
              <w:rPr>
                <w:rFonts w:ascii="Arial" w:hAnsi="Arial" w:cs="Arial"/>
                <w:sz w:val="16"/>
                <w:szCs w:val="16"/>
              </w:rPr>
              <w:t xml:space="preserve"> </w:t>
            </w:r>
            <w:r w:rsidRPr="00EB16E6">
              <w:rPr>
                <w:rFonts w:ascii="Sylfaen" w:hAnsi="Sylfaen" w:cs="Sylfaen"/>
                <w:sz w:val="16"/>
                <w:szCs w:val="16"/>
              </w:rPr>
              <w:t>по меньшей мере</w:t>
            </w:r>
            <w:r w:rsidRPr="00EB16E6">
              <w:rPr>
                <w:rFonts w:ascii="Arial" w:hAnsi="Arial" w:cs="Arial"/>
                <w:sz w:val="16"/>
                <w:szCs w:val="16"/>
              </w:rPr>
              <w:t>28,0%.</w:t>
            </w:r>
            <w:r w:rsidRPr="00EB16E6">
              <w:rPr>
                <w:rFonts w:ascii="Sylfaen" w:hAnsi="Sylfaen" w:cs="Sylfaen"/>
                <w:sz w:val="16"/>
                <w:szCs w:val="16"/>
              </w:rPr>
              <w:t>ХСТ:</w:t>
            </w:r>
            <w:r w:rsidRPr="00EB16E6">
              <w:rPr>
                <w:rFonts w:ascii="Arial" w:hAnsi="Arial" w:cs="Arial"/>
                <w:sz w:val="16"/>
                <w:szCs w:val="16"/>
              </w:rPr>
              <w:t>280-2007.</w:t>
            </w:r>
            <w:r w:rsidRPr="00EB16E6">
              <w:rPr>
                <w:rFonts w:ascii="GHEA Grapalat" w:hAnsi="GHEA Grapalat"/>
                <w:sz w:val="16"/>
                <w:szCs w:val="16"/>
              </w:rPr>
              <w:t xml:space="preserve"> </w:t>
            </w:r>
            <w:r w:rsidRPr="00EB16E6">
              <w:rPr>
                <w:rFonts w:ascii="GHEA Grapalat" w:hAnsi="GHEA Grapalat"/>
                <w:sz w:val="16"/>
                <w:szCs w:val="16"/>
              </w:rPr>
              <w:br/>
            </w:r>
            <w:r w:rsidRPr="00F50423">
              <w:rPr>
                <w:rFonts w:ascii="GHEA Grapalat" w:hAnsi="GHEA Grapalat" w:cs="Calibri"/>
                <w:sz w:val="14"/>
                <w:szCs w:val="14"/>
              </w:rPr>
              <w:t>:</w:t>
            </w:r>
          </w:p>
        </w:tc>
        <w:tc>
          <w:tcPr>
            <w:tcW w:w="1161" w:type="dxa"/>
            <w:vAlign w:val="center"/>
          </w:tcPr>
          <w:p w:rsidR="009C624B" w:rsidRPr="00362D9A" w:rsidRDefault="009C624B" w:rsidP="009C624B">
            <w:pPr>
              <w:jc w:val="center"/>
              <w:rPr>
                <w:rFonts w:ascii="GHEA Grapalat" w:hAnsi="GHEA Grapalat" w:cs="Calibri"/>
                <w:sz w:val="14"/>
                <w:szCs w:val="14"/>
              </w:rPr>
            </w:pPr>
            <w:r w:rsidRPr="00362D9A">
              <w:rPr>
                <w:rFonts w:ascii="GHEA Grapalat" w:hAnsi="GHEA Grapalat" w:cs="Arial"/>
                <w:sz w:val="14"/>
                <w:szCs w:val="14"/>
              </w:rPr>
              <w:t>кг</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300</w:t>
            </w:r>
          </w:p>
        </w:tc>
        <w:tc>
          <w:tcPr>
            <w:tcW w:w="1060" w:type="dxa"/>
            <w:tcBorders>
              <w:top w:val="single" w:sz="4" w:space="0" w:color="auto"/>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sz w:val="14"/>
                <w:szCs w:val="14"/>
              </w:rPr>
            </w:pPr>
            <w:r>
              <w:rPr>
                <w:rFonts w:ascii="Calibri" w:hAnsi="Calibri" w:cs="Calibri"/>
                <w:color w:val="000000"/>
                <w:sz w:val="20"/>
                <w:szCs w:val="20"/>
              </w:rPr>
              <w:t>58</w:t>
            </w:r>
          </w:p>
        </w:tc>
        <w:tc>
          <w:tcPr>
            <w:tcW w:w="777" w:type="dxa"/>
            <w:tcBorders>
              <w:top w:val="single" w:sz="4" w:space="0" w:color="auto"/>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17400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2</w:t>
            </w:r>
          </w:p>
        </w:tc>
        <w:tc>
          <w:tcPr>
            <w:tcW w:w="1559" w:type="dxa"/>
            <w:vAlign w:val="center"/>
          </w:tcPr>
          <w:p w:rsidR="009C624B" w:rsidRPr="00F50423" w:rsidRDefault="009C624B" w:rsidP="009C624B">
            <w:pPr>
              <w:jc w:val="center"/>
              <w:rPr>
                <w:rFonts w:ascii="GHEA Grapalat" w:hAnsi="GHEA Grapalat" w:cs="Calibri"/>
                <w:sz w:val="14"/>
                <w:szCs w:val="14"/>
                <w:lang w:val="hy-AM"/>
              </w:rPr>
            </w:pPr>
            <w:r w:rsidRPr="0062086F">
              <w:rPr>
                <w:rFonts w:ascii="GHEA Grapalat" w:hAnsi="GHEA Grapalat" w:cs="Calibri"/>
                <w:sz w:val="14"/>
                <w:szCs w:val="14"/>
              </w:rPr>
              <w:t>Хлеб</w:t>
            </w:r>
          </w:p>
        </w:tc>
        <w:tc>
          <w:tcPr>
            <w:tcW w:w="1134" w:type="dxa"/>
            <w:vAlign w:val="center"/>
          </w:tcPr>
          <w:p w:rsidR="009C624B" w:rsidRPr="00F50423" w:rsidRDefault="009C624B" w:rsidP="009C624B">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9C624B" w:rsidRDefault="009C624B" w:rsidP="009C624B">
            <w:pPr>
              <w:jc w:val="center"/>
              <w:rPr>
                <w:rFonts w:ascii="GHEA Grapalat" w:hAnsi="GHEA Grapalat" w:cs="Calibri"/>
                <w:sz w:val="14"/>
                <w:szCs w:val="14"/>
                <w:lang w:val="hy-AM"/>
              </w:rPr>
            </w:pPr>
            <w:r w:rsidRPr="00F50423">
              <w:rPr>
                <w:rFonts w:ascii="GHEA Grapalat" w:hAnsi="GHEA Grapalat" w:cs="Calibri"/>
                <w:sz w:val="14"/>
                <w:szCs w:val="14"/>
                <w:lang w:val="hy-AM"/>
              </w:rPr>
              <w:t>Свежий хлеб, максимум 9 часов производства. Каждый хлеб должен быть упакован в полиэтиленовый целлофан. Упаковку следует производить после того, как хлеб остынет. Изготовлено из пшеничной муки высшего сорта HST 31-99. Безопасность согласно гигиеническим нормам N 2-III-4.9-01-2010 и статье 8 Закона РА "О безопасности пищевых продуктов". Оставшийся срок годности не менее 90%.</w:t>
            </w:r>
          </w:p>
          <w:p w:rsidR="009C624B" w:rsidRPr="001D4237" w:rsidRDefault="009C624B" w:rsidP="009C624B">
            <w:pPr>
              <w:rPr>
                <w:rFonts w:ascii="GHEA Grapalat" w:hAnsi="GHEA Grapalat"/>
                <w:sz w:val="18"/>
                <w:szCs w:val="18"/>
                <w:lang w:val="hy-AM"/>
              </w:rPr>
            </w:pPr>
            <w:r w:rsidRPr="001D4237">
              <w:rPr>
                <w:rFonts w:ascii="GHEA Grapalat" w:hAnsi="GHEA Grapalat"/>
                <w:sz w:val="18"/>
                <w:szCs w:val="18"/>
                <w:lang w:val="hy-AM"/>
              </w:rPr>
              <w:t>Перевозка автотранспортом с санитарными паспортами. / Приказ Руководителя Государственной службы продовольственной безопасности Министерства сельского хозяйства Республики Армения от 14 марта 2017 года № 85-Н</w:t>
            </w:r>
          </w:p>
          <w:p w:rsidR="009C624B" w:rsidRPr="00640886" w:rsidRDefault="009C624B" w:rsidP="009C624B">
            <w:pPr>
              <w:rPr>
                <w:rFonts w:ascii="GHEA Grapalat" w:hAnsi="GHEA Grapalat" w:cs="Calibri"/>
                <w:sz w:val="14"/>
                <w:szCs w:val="14"/>
                <w:lang w:val="hy-AM"/>
              </w:rPr>
            </w:pPr>
            <w:r w:rsidRPr="00640886">
              <w:rPr>
                <w:rFonts w:ascii="Sylfaen" w:hAnsi="Sylfaen" w:cs="Sylfaen"/>
                <w:sz w:val="16"/>
                <w:szCs w:val="16"/>
                <w:lang w:val="hy-AM"/>
              </w:rPr>
              <w:t>Хлеб</w:t>
            </w:r>
            <w:r w:rsidRPr="00640886">
              <w:rPr>
                <w:rFonts w:ascii="Arial" w:hAnsi="Arial" w:cs="Arial"/>
                <w:sz w:val="16"/>
                <w:szCs w:val="16"/>
                <w:lang w:val="hy-AM"/>
              </w:rPr>
              <w:t xml:space="preserve"> </w:t>
            </w:r>
            <w:r w:rsidRPr="00640886">
              <w:rPr>
                <w:rFonts w:ascii="Sylfaen" w:hAnsi="Sylfaen" w:cs="Sylfaen"/>
                <w:sz w:val="16"/>
                <w:szCs w:val="16"/>
                <w:lang w:val="hy-AM"/>
              </w:rPr>
              <w:t>предложения</w:t>
            </w:r>
            <w:r w:rsidRPr="00640886">
              <w:rPr>
                <w:rFonts w:ascii="Arial" w:hAnsi="Arial" w:cs="Arial"/>
                <w:sz w:val="16"/>
                <w:szCs w:val="16"/>
                <w:lang w:val="hy-AM"/>
              </w:rPr>
              <w:t xml:space="preserve"> </w:t>
            </w:r>
            <w:r w:rsidRPr="00640886">
              <w:rPr>
                <w:rFonts w:ascii="Sylfaen" w:hAnsi="Sylfaen" w:cs="Sylfaen"/>
                <w:sz w:val="16"/>
                <w:szCs w:val="16"/>
                <w:lang w:val="hy-AM"/>
              </w:rPr>
              <w:t>случай</w:t>
            </w:r>
            <w:r w:rsidRPr="00640886">
              <w:rPr>
                <w:rFonts w:ascii="Arial" w:hAnsi="Arial" w:cs="Arial"/>
                <w:sz w:val="16"/>
                <w:szCs w:val="16"/>
                <w:lang w:val="hy-AM"/>
              </w:rPr>
              <w:t xml:space="preserve"> </w:t>
            </w:r>
            <w:r w:rsidRPr="00640886">
              <w:rPr>
                <w:rFonts w:ascii="Sylfaen" w:hAnsi="Sylfaen" w:cs="Sylfaen"/>
                <w:sz w:val="16"/>
                <w:szCs w:val="16"/>
                <w:lang w:val="hy-AM"/>
              </w:rPr>
              <w:t>технический</w:t>
            </w:r>
            <w:r w:rsidRPr="00640886">
              <w:rPr>
                <w:rFonts w:ascii="GHEA Grapalat" w:hAnsi="GHEA Grapalat"/>
                <w:sz w:val="16"/>
                <w:szCs w:val="16"/>
                <w:lang w:val="hy-AM"/>
              </w:rPr>
              <w:t xml:space="preserve"> </w:t>
            </w:r>
            <w:r w:rsidRPr="00640886">
              <w:rPr>
                <w:rFonts w:ascii="Sylfaen" w:hAnsi="Sylfaen" w:cs="Sylfaen"/>
                <w:sz w:val="16"/>
                <w:szCs w:val="16"/>
                <w:lang w:val="hy-AM"/>
              </w:rPr>
              <w:t>согласно спецификации</w:t>
            </w:r>
            <w:r w:rsidRPr="00640886">
              <w:rPr>
                <w:rFonts w:ascii="Arial" w:hAnsi="Arial" w:cs="Arial"/>
                <w:sz w:val="16"/>
                <w:szCs w:val="16"/>
                <w:lang w:val="hy-AM"/>
              </w:rPr>
              <w:t xml:space="preserve"> </w:t>
            </w:r>
            <w:r w:rsidRPr="00640886">
              <w:rPr>
                <w:rFonts w:ascii="Sylfaen" w:hAnsi="Sylfaen" w:cs="Sylfaen"/>
                <w:sz w:val="16"/>
                <w:szCs w:val="16"/>
                <w:lang w:val="hy-AM"/>
              </w:rPr>
              <w:t>или</w:t>
            </w:r>
            <w:r w:rsidRPr="00640886">
              <w:rPr>
                <w:rFonts w:ascii="Arial" w:hAnsi="Arial" w:cs="Arial"/>
                <w:sz w:val="16"/>
                <w:szCs w:val="16"/>
                <w:lang w:val="hy-AM"/>
              </w:rPr>
              <w:t xml:space="preserve"> </w:t>
            </w:r>
            <w:r w:rsidRPr="00640886">
              <w:rPr>
                <w:rFonts w:ascii="Sylfaen" w:hAnsi="Sylfaen" w:cs="Sylfaen"/>
                <w:sz w:val="16"/>
                <w:szCs w:val="16"/>
                <w:lang w:val="hy-AM"/>
              </w:rPr>
              <w:t>предложения</w:t>
            </w:r>
            <w:r w:rsidRPr="00640886">
              <w:rPr>
                <w:rFonts w:ascii="Arial" w:hAnsi="Arial" w:cs="Arial"/>
                <w:sz w:val="16"/>
                <w:szCs w:val="16"/>
                <w:lang w:val="hy-AM"/>
              </w:rPr>
              <w:t xml:space="preserve"> </w:t>
            </w:r>
            <w:r w:rsidRPr="00640886">
              <w:rPr>
                <w:rFonts w:ascii="Sylfaen" w:hAnsi="Sylfaen" w:cs="Sylfaen"/>
                <w:sz w:val="16"/>
                <w:szCs w:val="16"/>
                <w:lang w:val="hy-AM"/>
              </w:rPr>
              <w:t>условия</w:t>
            </w:r>
            <w:r w:rsidRPr="00640886">
              <w:rPr>
                <w:rFonts w:ascii="Arial" w:hAnsi="Arial" w:cs="Arial"/>
                <w:sz w:val="16"/>
                <w:szCs w:val="16"/>
                <w:lang w:val="hy-AM"/>
              </w:rPr>
              <w:t xml:space="preserve"> </w:t>
            </w:r>
            <w:r w:rsidRPr="00640886">
              <w:rPr>
                <w:rFonts w:ascii="Sylfaen" w:hAnsi="Sylfaen" w:cs="Sylfaen"/>
                <w:sz w:val="16"/>
                <w:szCs w:val="16"/>
                <w:lang w:val="hy-AM"/>
              </w:rPr>
              <w:t>непоследовательность</w:t>
            </w:r>
            <w:r w:rsidRPr="00640886">
              <w:rPr>
                <w:rFonts w:ascii="Arial" w:hAnsi="Arial" w:cs="Arial"/>
                <w:sz w:val="16"/>
                <w:szCs w:val="16"/>
                <w:lang w:val="hy-AM"/>
              </w:rPr>
              <w:t xml:space="preserve"> </w:t>
            </w:r>
            <w:r w:rsidRPr="00640886">
              <w:rPr>
                <w:rFonts w:ascii="Sylfaen" w:hAnsi="Sylfaen" w:cs="Sylfaen"/>
                <w:sz w:val="16"/>
                <w:szCs w:val="16"/>
                <w:lang w:val="hy-AM"/>
              </w:rPr>
              <w:t>в:</w:t>
            </w:r>
            <w:r w:rsidRPr="00640886">
              <w:rPr>
                <w:rFonts w:ascii="Arial" w:hAnsi="Arial" w:cs="Arial"/>
                <w:sz w:val="16"/>
                <w:szCs w:val="16"/>
                <w:lang w:val="hy-AM"/>
              </w:rPr>
              <w:t xml:space="preserve"> </w:t>
            </w:r>
            <w:r w:rsidRPr="00640886">
              <w:rPr>
                <w:rFonts w:ascii="Sylfaen" w:hAnsi="Sylfaen" w:cs="Sylfaen"/>
                <w:sz w:val="16"/>
                <w:szCs w:val="16"/>
                <w:lang w:val="hy-AM"/>
              </w:rPr>
              <w:t>приложение</w:t>
            </w:r>
            <w:r w:rsidRPr="00640886">
              <w:rPr>
                <w:rFonts w:ascii="Arial" w:hAnsi="Arial" w:cs="Arial"/>
                <w:sz w:val="16"/>
                <w:szCs w:val="16"/>
                <w:lang w:val="hy-AM"/>
              </w:rPr>
              <w:t xml:space="preserve"> </w:t>
            </w:r>
            <w:r w:rsidRPr="00640886">
              <w:rPr>
                <w:rFonts w:ascii="Sylfaen" w:hAnsi="Sylfaen" w:cs="Sylfaen"/>
                <w:sz w:val="16"/>
                <w:szCs w:val="16"/>
                <w:lang w:val="hy-AM"/>
              </w:rPr>
              <w:t>приходить</w:t>
            </w:r>
            <w:r w:rsidRPr="00640886">
              <w:rPr>
                <w:rFonts w:ascii="GHEA Grapalat" w:hAnsi="GHEA Grapalat"/>
                <w:sz w:val="16"/>
                <w:szCs w:val="16"/>
                <w:lang w:val="hy-AM"/>
              </w:rPr>
              <w:t xml:space="preserve"> </w:t>
            </w:r>
            <w:r w:rsidRPr="00640886">
              <w:rPr>
                <w:rFonts w:ascii="Sylfaen" w:hAnsi="Sylfaen" w:cs="Sylfaen"/>
                <w:sz w:val="16"/>
                <w:szCs w:val="16"/>
                <w:lang w:val="hy-AM"/>
              </w:rPr>
              <w:t>случай</w:t>
            </w:r>
            <w:r w:rsidRPr="00640886">
              <w:rPr>
                <w:rFonts w:ascii="Arial" w:hAnsi="Arial" w:cs="Arial"/>
                <w:sz w:val="16"/>
                <w:szCs w:val="16"/>
                <w:lang w:val="hy-AM"/>
              </w:rPr>
              <w:t xml:space="preserve"> </w:t>
            </w:r>
            <w:r w:rsidRPr="00640886">
              <w:rPr>
                <w:rFonts w:ascii="Sylfaen" w:hAnsi="Sylfaen" w:cs="Sylfaen"/>
                <w:sz w:val="16"/>
                <w:szCs w:val="16"/>
                <w:lang w:val="hy-AM"/>
              </w:rPr>
              <w:t>непоследовательность</w:t>
            </w:r>
            <w:r w:rsidRPr="00640886">
              <w:rPr>
                <w:rFonts w:ascii="Arial" w:hAnsi="Arial" w:cs="Arial"/>
                <w:sz w:val="16"/>
                <w:szCs w:val="16"/>
                <w:lang w:val="hy-AM"/>
              </w:rPr>
              <w:t xml:space="preserve"> </w:t>
            </w:r>
            <w:r w:rsidRPr="00640886">
              <w:rPr>
                <w:rFonts w:ascii="Sylfaen" w:hAnsi="Sylfaen" w:cs="Sylfaen"/>
                <w:sz w:val="16"/>
                <w:szCs w:val="16"/>
                <w:lang w:val="hy-AM"/>
              </w:rPr>
              <w:t>исправление</w:t>
            </w:r>
            <w:r w:rsidRPr="00640886">
              <w:rPr>
                <w:rFonts w:ascii="Arial" w:hAnsi="Arial" w:cs="Arial"/>
                <w:sz w:val="16"/>
                <w:szCs w:val="16"/>
                <w:lang w:val="hy-AM"/>
              </w:rPr>
              <w:t xml:space="preserve"> </w:t>
            </w:r>
            <w:r w:rsidRPr="00640886">
              <w:rPr>
                <w:rFonts w:ascii="Sylfaen" w:hAnsi="Sylfaen" w:cs="Sylfaen"/>
                <w:sz w:val="16"/>
                <w:szCs w:val="16"/>
                <w:lang w:val="hy-AM"/>
              </w:rPr>
              <w:t>срок:</w:t>
            </w:r>
            <w:r w:rsidRPr="00640886">
              <w:rPr>
                <w:rFonts w:ascii="Arial" w:hAnsi="Arial" w:cs="Arial"/>
                <w:sz w:val="16"/>
                <w:szCs w:val="16"/>
                <w:lang w:val="hy-AM"/>
              </w:rPr>
              <w:t xml:space="preserve"> </w:t>
            </w:r>
            <w:r w:rsidRPr="00640886">
              <w:rPr>
                <w:rFonts w:ascii="Sylfaen" w:hAnsi="Sylfaen" w:cs="Sylfaen"/>
                <w:sz w:val="16"/>
                <w:szCs w:val="16"/>
                <w:lang w:val="hy-AM"/>
              </w:rPr>
              <w:t>является</w:t>
            </w:r>
            <w:r w:rsidRPr="00640886">
              <w:rPr>
                <w:rFonts w:ascii="Arial" w:hAnsi="Arial" w:cs="Arial"/>
                <w:sz w:val="16"/>
                <w:szCs w:val="16"/>
                <w:lang w:val="hy-AM"/>
              </w:rPr>
              <w:t xml:space="preserve"> </w:t>
            </w:r>
            <w:r w:rsidRPr="00640886">
              <w:rPr>
                <w:rFonts w:ascii="Sylfaen" w:hAnsi="Sylfaen" w:cs="Sylfaen"/>
                <w:sz w:val="16"/>
                <w:szCs w:val="16"/>
                <w:lang w:val="hy-AM"/>
              </w:rPr>
              <w:lastRenderedPageBreak/>
              <w:t>определенный</w:t>
            </w:r>
            <w:r w:rsidRPr="00640886">
              <w:rPr>
                <w:rFonts w:ascii="Arial" w:hAnsi="Arial" w:cs="Arial"/>
                <w:sz w:val="16"/>
                <w:szCs w:val="16"/>
                <w:lang w:val="hy-AM"/>
              </w:rPr>
              <w:t>30:00</w:t>
            </w:r>
            <w:r w:rsidRPr="00640886">
              <w:rPr>
                <w:rFonts w:ascii="Sylfaen" w:hAnsi="Sylfaen" w:cs="Sylfaen"/>
                <w:sz w:val="16"/>
                <w:szCs w:val="16"/>
                <w:lang w:val="hy-AM"/>
              </w:rPr>
              <w:t>минута</w:t>
            </w:r>
            <w:r w:rsidRPr="00640886">
              <w:rPr>
                <w:rFonts w:ascii="Arial" w:hAnsi="Arial" w:cs="Arial"/>
                <w:sz w:val="16"/>
                <w:szCs w:val="16"/>
                <w:lang w:val="hy-AM"/>
              </w:rPr>
              <w:t>:</w:t>
            </w:r>
            <w:r w:rsidRPr="00640886">
              <w:rPr>
                <w:rFonts w:ascii="GHEA Grapalat" w:hAnsi="GHEA Grapalat"/>
                <w:sz w:val="16"/>
                <w:szCs w:val="16"/>
                <w:lang w:val="hy-AM"/>
              </w:rPr>
              <w:br/>
            </w:r>
          </w:p>
        </w:tc>
        <w:tc>
          <w:tcPr>
            <w:tcW w:w="1161" w:type="dxa"/>
            <w:vAlign w:val="center"/>
          </w:tcPr>
          <w:p w:rsidR="009C624B" w:rsidRPr="00362D9A" w:rsidRDefault="009C624B" w:rsidP="009C624B">
            <w:pPr>
              <w:jc w:val="center"/>
              <w:rPr>
                <w:rFonts w:ascii="GHEA Grapalat" w:hAnsi="GHEA Grapalat" w:cs="Calibri"/>
                <w:sz w:val="14"/>
                <w:szCs w:val="14"/>
              </w:rPr>
            </w:pPr>
            <w:r w:rsidRPr="00362D9A">
              <w:rPr>
                <w:rFonts w:ascii="GHEA Grapalat" w:hAnsi="GHEA Grapalat" w:cs="Arial"/>
                <w:sz w:val="14"/>
                <w:szCs w:val="14"/>
              </w:rPr>
              <w:lastRenderedPageBreak/>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350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1950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682500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lastRenderedPageBreak/>
              <w:t>3</w:t>
            </w:r>
          </w:p>
        </w:tc>
        <w:tc>
          <w:tcPr>
            <w:tcW w:w="1559" w:type="dxa"/>
            <w:vAlign w:val="center"/>
          </w:tcPr>
          <w:p w:rsidR="009C624B" w:rsidRPr="0062086F" w:rsidRDefault="009C624B" w:rsidP="009C624B">
            <w:pPr>
              <w:jc w:val="center"/>
              <w:rPr>
                <w:rFonts w:ascii="GHEA Grapalat" w:hAnsi="GHEA Grapalat" w:cs="Calibri"/>
                <w:sz w:val="14"/>
                <w:szCs w:val="14"/>
              </w:rPr>
            </w:pPr>
            <w:r>
              <w:rPr>
                <w:rFonts w:ascii="GHEA Grapalat" w:hAnsi="GHEA Grapalat" w:cs="Calibri"/>
                <w:sz w:val="14"/>
                <w:szCs w:val="14"/>
              </w:rPr>
              <w:t>булочка</w:t>
            </w:r>
          </w:p>
        </w:tc>
        <w:tc>
          <w:tcPr>
            <w:tcW w:w="1134" w:type="dxa"/>
            <w:vAlign w:val="center"/>
          </w:tcPr>
          <w:p w:rsidR="009C624B" w:rsidRPr="0062086F" w:rsidRDefault="009C624B" w:rsidP="009C624B">
            <w:pP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Pr>
                <w:rFonts w:ascii="GHEA Grapalat" w:hAnsi="GHEA Grapalat"/>
                <w:sz w:val="16"/>
                <w:szCs w:val="18"/>
              </w:rPr>
              <w:t>Булочка свежая, из пшеничной муки, вес: 1 шт. 60г. Безопасность согласно гигиеническим нормам N 2-III-4.9-01-2010 и маркировка согласно статье 9 Закона РА "О безопасности пищевых продуктов". Остаточный срок годности не менее 90%</w:t>
            </w:r>
          </w:p>
        </w:tc>
        <w:tc>
          <w:tcPr>
            <w:tcW w:w="1161" w:type="dxa"/>
            <w:vAlign w:val="center"/>
          </w:tcPr>
          <w:p w:rsidR="009C624B" w:rsidRPr="00362D9A" w:rsidRDefault="009C624B" w:rsidP="009C624B">
            <w:pPr>
              <w:jc w:val="center"/>
              <w:rPr>
                <w:rFonts w:ascii="GHEA Grapalat" w:hAnsi="GHEA Grapalat" w:cs="Calibri"/>
                <w:sz w:val="14"/>
                <w:szCs w:val="14"/>
              </w:rPr>
            </w:pPr>
            <w:r w:rsidRPr="00362D9A">
              <w:rPr>
                <w:rFonts w:ascii="GHEA Grapalat" w:hAnsi="GHEA Grapalat" w:cs="Arial"/>
                <w:sz w:val="14"/>
                <w:szCs w:val="14"/>
              </w:rPr>
              <w:t>шт.</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100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Arial Armenian" w:hAnsi="Arial Armenian" w:cs="Calibri"/>
                <w:color w:val="000000"/>
                <w:sz w:val="20"/>
                <w:szCs w:val="20"/>
              </w:rPr>
              <w:t>570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57000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4</w:t>
            </w:r>
          </w:p>
        </w:tc>
        <w:tc>
          <w:tcPr>
            <w:tcW w:w="1559" w:type="dxa"/>
            <w:vAlign w:val="center"/>
          </w:tcPr>
          <w:p w:rsidR="009C624B" w:rsidRPr="007C3733" w:rsidRDefault="009C624B" w:rsidP="009C624B">
            <w:pPr>
              <w:jc w:val="center"/>
              <w:rPr>
                <w:rFonts w:ascii="GHEA Grapalat" w:hAnsi="GHEA Grapalat" w:cs="Calibri"/>
                <w:sz w:val="14"/>
                <w:szCs w:val="14"/>
                <w:lang w:val="hy-AM"/>
              </w:rPr>
            </w:pPr>
            <w:r w:rsidRPr="0062086F">
              <w:rPr>
                <w:rFonts w:ascii="GHEA Grapalat" w:hAnsi="GHEA Grapalat" w:cs="Calibri"/>
                <w:sz w:val="14"/>
                <w:szCs w:val="14"/>
              </w:rPr>
              <w:t>Макаронные изделия</w:t>
            </w:r>
          </w:p>
        </w:tc>
        <w:tc>
          <w:tcPr>
            <w:tcW w:w="1134" w:type="dxa"/>
            <w:vAlign w:val="center"/>
          </w:tcPr>
          <w:p w:rsidR="009C624B" w:rsidRPr="007C3733" w:rsidRDefault="009C624B" w:rsidP="009C624B">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9C624B" w:rsidRPr="007C3733" w:rsidRDefault="009C624B" w:rsidP="009C624B">
            <w:pPr>
              <w:jc w:val="center"/>
              <w:rPr>
                <w:rFonts w:ascii="GHEA Grapalat" w:hAnsi="GHEA Grapalat" w:cs="Calibri"/>
                <w:sz w:val="14"/>
                <w:szCs w:val="14"/>
                <w:lang w:val="hy-AM"/>
              </w:rPr>
            </w:pPr>
            <w:r w:rsidRPr="007C3733">
              <w:rPr>
                <w:rFonts w:ascii="GHEA Grapalat" w:hAnsi="GHEA Grapalat" w:cs="Calibri"/>
                <w:sz w:val="14"/>
                <w:szCs w:val="14"/>
                <w:lang w:val="hy-AM"/>
              </w:rPr>
              <w:t>Рядовой, по заказу Заказчика. Макаронные изделия из рыхлого теста в зависимости от сорта и качества муки: А (из муки твердых сортов пшеницы), Б (из муки мягкой стекловидной пшеницы), Б (из муки хлебопекарной), калиброванные и безкалибровочные, ГОСТ 875-92 или эквивалентные. . Безопасность соответствует гигиеническим нормам N 2-III-4.9-01-2010, а маркировка - согласно статье 8 Закона РА "О безопасности пищевых продуктов". В случае занятия первого места участник предъявляет 0,5 кг образца.</w:t>
            </w:r>
          </w:p>
        </w:tc>
        <w:tc>
          <w:tcPr>
            <w:tcW w:w="1161" w:type="dxa"/>
            <w:vAlign w:val="center"/>
          </w:tcPr>
          <w:p w:rsidR="009C624B" w:rsidRPr="007C3733" w:rsidRDefault="009C624B" w:rsidP="009C624B">
            <w:pPr>
              <w:jc w:val="center"/>
              <w:rPr>
                <w:rFonts w:ascii="GHEA Grapalat" w:hAnsi="GHEA Grapalat" w:cs="Arial"/>
                <w:sz w:val="14"/>
                <w:szCs w:val="14"/>
                <w:lang w:val="hy-AM"/>
              </w:rPr>
            </w:pPr>
            <w:r w:rsidRPr="00362D9A">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370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195</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72150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5</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Сахар</w:t>
            </w:r>
          </w:p>
        </w:tc>
        <w:tc>
          <w:tcPr>
            <w:tcW w:w="1134" w:type="dxa"/>
            <w:vAlign w:val="center"/>
          </w:tcPr>
          <w:p w:rsidR="009C624B" w:rsidRPr="007C3733" w:rsidRDefault="009C624B" w:rsidP="009C624B">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9C624B" w:rsidRPr="007C3733" w:rsidRDefault="009C624B" w:rsidP="009C624B">
            <w:pPr>
              <w:jc w:val="center"/>
              <w:rPr>
                <w:rFonts w:ascii="GHEA Grapalat" w:hAnsi="GHEA Grapalat" w:cs="Calibri"/>
                <w:sz w:val="14"/>
                <w:szCs w:val="14"/>
                <w:lang w:val="hy-AM"/>
              </w:rPr>
            </w:pPr>
            <w:r w:rsidRPr="00A24A0C">
              <w:rPr>
                <w:rFonts w:ascii="GHEA Grapalat" w:hAnsi="GHEA Grapalat" w:cs="Calibri"/>
                <w:sz w:val="14"/>
                <w:szCs w:val="14"/>
                <w:lang w:val="hy-AM"/>
              </w:rPr>
              <w:t>Белый, сыпучий, сладкий, без постороннего вкуса и запаха (как в сухом виде, так и в растворе). Раствор сахара должен быть прозрачным, без нерастворенного осадка и посторонних примесей, массовая доля сахарозы - не менее 99,75 % (в пересчете на сухое вещество), массовая доля влаги - не более 0,14 %, массовая доля ферросплавов - Не более 0,0003%, ГОСТ 21-94 или аналог. Безопасность соответствует гигиеническим нормам N 2-III-4.9-01-2010, а маркировка - согласно статье 8 Закона РА "О безопасности пищевых продуктов".</w:t>
            </w:r>
          </w:p>
        </w:tc>
        <w:tc>
          <w:tcPr>
            <w:tcW w:w="1161" w:type="dxa"/>
            <w:vAlign w:val="center"/>
          </w:tcPr>
          <w:p w:rsidR="009C624B" w:rsidRPr="00362D9A" w:rsidRDefault="009C624B" w:rsidP="009C624B">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420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sz w:val="14"/>
                <w:szCs w:val="14"/>
              </w:rPr>
            </w:pPr>
            <w:r>
              <w:rPr>
                <w:rFonts w:ascii="Calibri" w:hAnsi="Calibri" w:cs="Calibri"/>
                <w:color w:val="000000"/>
                <w:sz w:val="20"/>
                <w:szCs w:val="20"/>
              </w:rPr>
              <w:t>150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63000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6</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Масло</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Чистое коровье молоко без содержания растительных масел. Сливочный, дезодорированный фильтрацией, жирность: 82,9%, качественный, свежий, энергетическая ценность на 100 грамм: 743 ккал, белки 0,6г, углеводы 0,6г, 3111кДж, в заводской упаковке по 10-25кг: ГОСТ 37-91 или аналог. Безопасность и маркировка по данным Правительства РА 2006г. Статья 8 «Технического регулирования молока и молочной продукции» и Закон РА «О безопасности пищевых продуктов», утвержденные Постановлением № 1925 от 21 декабря.</w:t>
            </w:r>
          </w:p>
        </w:tc>
        <w:tc>
          <w:tcPr>
            <w:tcW w:w="1161" w:type="dxa"/>
            <w:vAlign w:val="center"/>
          </w:tcPr>
          <w:p w:rsidR="009C624B" w:rsidRPr="00362D9A" w:rsidRDefault="009C624B" w:rsidP="009C624B">
            <w:pPr>
              <w:jc w:val="center"/>
              <w:rPr>
                <w:rFonts w:ascii="GHEA Grapalat" w:hAnsi="GHEA Grapalat" w:cs="Calibri"/>
                <w:sz w:val="14"/>
                <w:szCs w:val="14"/>
              </w:rPr>
            </w:pPr>
            <w:r w:rsidRPr="00362D9A">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5100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rPr>
            </w:pPr>
            <w:r>
              <w:rPr>
                <w:rFonts w:ascii="Calibri" w:hAnsi="Calibri" w:cs="Calibri"/>
                <w:color w:val="000000"/>
                <w:sz w:val="20"/>
                <w:szCs w:val="20"/>
              </w:rPr>
              <w:t>200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1020000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7</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Подсолнечное масло</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Изготовлено путем растворения и измельчения семян подсолнечника, высококачественных, отфильтрованных, дезодорированных, 1-летних стручков. ГОСТ 1129-93. Безопасность: согласно гигиеническим нормам N 2-III-4.9-01-2010, маркировка - согласно статье 8 Закона РА "О безопасности пищевых продуктов".</w:t>
            </w:r>
          </w:p>
        </w:tc>
        <w:tc>
          <w:tcPr>
            <w:tcW w:w="1161" w:type="dxa"/>
            <w:vAlign w:val="center"/>
          </w:tcPr>
          <w:p w:rsidR="009C624B" w:rsidRPr="00362D9A" w:rsidRDefault="009C624B" w:rsidP="009C624B">
            <w:pPr>
              <w:jc w:val="center"/>
              <w:rPr>
                <w:rFonts w:ascii="GHEA Grapalat" w:hAnsi="GHEA Grapalat" w:cs="Arial"/>
                <w:sz w:val="14"/>
                <w:szCs w:val="14"/>
              </w:rPr>
            </w:pPr>
            <w:r w:rsidRPr="00362D9A">
              <w:rPr>
                <w:rFonts w:ascii="GHEA Grapalat" w:hAnsi="GHEA Grapalat" w:cs="Arial"/>
                <w:sz w:val="14"/>
                <w:szCs w:val="14"/>
              </w:rPr>
              <w:t>л:</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700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rPr>
            </w:pPr>
            <w:r>
              <w:rPr>
                <w:rFonts w:ascii="Calibri" w:hAnsi="Calibri" w:cs="Calibri"/>
                <w:color w:val="000000"/>
                <w:sz w:val="20"/>
                <w:szCs w:val="20"/>
              </w:rPr>
              <w:t>60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42000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8</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рис</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Рис высшего качества, белый, длина зерна 1 см, недробленый, по ширине разделяется на 1-4 сорта, влажностью от 13% до 15% по видам, ГОСТ 6293-90. Безопасность и маркировка по авто РА. 2007 год «Технический регламент требований к зерну, его производству, хранению, переработке и использованию», утвержденный решением № 22 от 11 января. и «О безопасности пищевых продуктов»; Статья 8 Закона РА. степень загрязнения не более 1%.</w:t>
            </w:r>
          </w:p>
        </w:tc>
        <w:tc>
          <w:tcPr>
            <w:tcW w:w="1161" w:type="dxa"/>
            <w:vAlign w:val="center"/>
          </w:tcPr>
          <w:p w:rsidR="009C624B" w:rsidRPr="00362D9A" w:rsidRDefault="009C624B" w:rsidP="009C624B">
            <w:pPr>
              <w:jc w:val="center"/>
              <w:rPr>
                <w:rFonts w:ascii="GHEA Grapalat" w:hAnsi="GHEA Grapalat" w:cs="Calibri"/>
                <w:sz w:val="14"/>
                <w:szCs w:val="14"/>
              </w:rPr>
            </w:pPr>
            <w:r w:rsidRPr="00362D9A">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580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rPr>
            </w:pPr>
            <w:r>
              <w:rPr>
                <w:rFonts w:ascii="Calibri" w:hAnsi="Calibri" w:cs="Calibri"/>
                <w:color w:val="000000"/>
                <w:sz w:val="20"/>
                <w:szCs w:val="20"/>
              </w:rPr>
              <w:t>79</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45820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9</w:t>
            </w:r>
          </w:p>
        </w:tc>
        <w:tc>
          <w:tcPr>
            <w:tcW w:w="1559" w:type="dxa"/>
            <w:vAlign w:val="center"/>
          </w:tcPr>
          <w:p w:rsidR="009C624B" w:rsidRPr="00A24A0C" w:rsidRDefault="009C624B" w:rsidP="009C624B">
            <w:pPr>
              <w:jc w:val="center"/>
              <w:rPr>
                <w:rFonts w:ascii="GHEA Grapalat" w:hAnsi="GHEA Grapalat" w:cs="Calibri"/>
                <w:sz w:val="14"/>
                <w:szCs w:val="14"/>
                <w:lang w:val="hy-AM"/>
              </w:rPr>
            </w:pPr>
            <w:r w:rsidRPr="0062086F">
              <w:rPr>
                <w:rFonts w:ascii="GHEA Grapalat" w:hAnsi="GHEA Grapalat" w:cs="Calibri"/>
                <w:sz w:val="14"/>
                <w:szCs w:val="14"/>
              </w:rPr>
              <w:t>Гречиха</w:t>
            </w:r>
          </w:p>
        </w:tc>
        <w:tc>
          <w:tcPr>
            <w:tcW w:w="1134" w:type="dxa"/>
            <w:vAlign w:val="center"/>
          </w:tcPr>
          <w:p w:rsidR="009C624B" w:rsidRPr="00A24A0C" w:rsidRDefault="009C624B" w:rsidP="009C624B">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9C624B" w:rsidRPr="00A24A0C" w:rsidRDefault="009C624B" w:rsidP="009C624B">
            <w:pPr>
              <w:jc w:val="center"/>
              <w:rPr>
                <w:rFonts w:ascii="GHEA Grapalat" w:hAnsi="GHEA Grapalat" w:cs="Calibri"/>
                <w:sz w:val="14"/>
                <w:szCs w:val="14"/>
                <w:lang w:val="hy-AM"/>
              </w:rPr>
            </w:pPr>
            <w:r w:rsidRPr="00EC08F7">
              <w:rPr>
                <w:rFonts w:ascii="GHEA Grapalat" w:hAnsi="GHEA Grapalat" w:cs="Calibri"/>
                <w:sz w:val="14"/>
                <w:szCs w:val="14"/>
                <w:lang w:val="hy-AM"/>
              </w:rPr>
              <w:t xml:space="preserve">В чистом виде, высококачественная, гречка I вида, влажность не более 14,0%, зернистость не менее 97,5%. Безопасность и маркировка по данным Правительства РА 2007г. Статья 8 «Технического регламента требований к </w:t>
            </w:r>
            <w:r w:rsidRPr="00EC08F7">
              <w:rPr>
                <w:rFonts w:ascii="GHEA Grapalat" w:hAnsi="GHEA Grapalat" w:cs="Calibri"/>
                <w:sz w:val="14"/>
                <w:szCs w:val="14"/>
                <w:lang w:val="hy-AM"/>
              </w:rPr>
              <w:lastRenderedPageBreak/>
              <w:t>зерну, его производству, хранению, переработке и использованию» и «О безопасности пищевой продукции», утвержденных постановлением № 22 от 11 января. Степень загрязнения не более 1%.</w:t>
            </w:r>
          </w:p>
        </w:tc>
        <w:tc>
          <w:tcPr>
            <w:tcW w:w="1161" w:type="dxa"/>
            <w:vAlign w:val="center"/>
          </w:tcPr>
          <w:p w:rsidR="009C624B" w:rsidRPr="00A24A0C" w:rsidRDefault="009C624B" w:rsidP="009C624B">
            <w:pPr>
              <w:jc w:val="center"/>
              <w:rPr>
                <w:rFonts w:ascii="GHEA Grapalat" w:hAnsi="GHEA Grapalat" w:cs="Arial"/>
                <w:sz w:val="14"/>
                <w:szCs w:val="14"/>
                <w:lang w:val="hy-AM"/>
              </w:rPr>
            </w:pPr>
            <w:r w:rsidRPr="00362D9A">
              <w:rPr>
                <w:rFonts w:ascii="GHEA Grapalat" w:hAnsi="GHEA Grapalat" w:cs="Arial"/>
                <w:sz w:val="14"/>
                <w:szCs w:val="14"/>
              </w:rPr>
              <w:lastRenderedPageBreak/>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500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rPr>
            </w:pPr>
            <w:r>
              <w:rPr>
                <w:rFonts w:ascii="Calibri" w:hAnsi="Calibri" w:cs="Calibri"/>
                <w:color w:val="000000"/>
                <w:sz w:val="20"/>
                <w:szCs w:val="20"/>
              </w:rPr>
              <w:t>127</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63500</w:t>
            </w:r>
          </w:p>
        </w:tc>
        <w:tc>
          <w:tcPr>
            <w:tcW w:w="1322" w:type="dxa"/>
          </w:tcPr>
          <w:p w:rsidR="009C624B" w:rsidRPr="00356B81" w:rsidRDefault="009C624B" w:rsidP="009C624B">
            <w:pPr>
              <w:rPr>
                <w:sz w:val="20"/>
                <w:szCs w:val="20"/>
              </w:rPr>
            </w:pPr>
            <w:r w:rsidRPr="00356B81">
              <w:rPr>
                <w:rFonts w:ascii="GHEA Grapalat" w:hAnsi="GHEA Grapalat"/>
                <w:sz w:val="20"/>
                <w:szCs w:val="20"/>
              </w:rPr>
              <w:t xml:space="preserve">г.Даштакар  , в at 4-rd </w:t>
            </w:r>
            <w:r w:rsidRPr="00356B81">
              <w:rPr>
                <w:rFonts w:ascii="GHEA Grapalat" w:hAnsi="GHEA Grapalat"/>
                <w:sz w:val="20"/>
                <w:szCs w:val="20"/>
              </w:rPr>
              <w:lastRenderedPageBreak/>
              <w:t>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lastRenderedPageBreak/>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 xml:space="preserve">С даты вступления договора в </w:t>
            </w:r>
            <w:r>
              <w:rPr>
                <w:rFonts w:ascii="GHEA Grapalat" w:hAnsi="GHEA Grapalat" w:cs="Sylfaen"/>
                <w:sz w:val="14"/>
                <w:szCs w:val="14"/>
                <w:lang w:val="hy-AM"/>
              </w:rPr>
              <w:lastRenderedPageBreak/>
              <w:t>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lastRenderedPageBreak/>
              <w:t>10</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Чечевица</w:t>
            </w:r>
          </w:p>
        </w:tc>
        <w:tc>
          <w:tcPr>
            <w:tcW w:w="1134" w:type="dxa"/>
            <w:vAlign w:val="center"/>
          </w:tcPr>
          <w:p w:rsidR="009C624B" w:rsidRPr="00A24A0C" w:rsidRDefault="009C624B" w:rsidP="009C624B">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9C624B" w:rsidRPr="00EC08F7" w:rsidRDefault="009C624B" w:rsidP="009C624B">
            <w:pPr>
              <w:jc w:val="center"/>
              <w:rPr>
                <w:rFonts w:ascii="GHEA Grapalat" w:hAnsi="GHEA Grapalat" w:cs="Calibri"/>
                <w:sz w:val="14"/>
                <w:szCs w:val="14"/>
                <w:lang w:val="hy-AM"/>
              </w:rPr>
            </w:pPr>
            <w:r w:rsidRPr="00EC08F7">
              <w:rPr>
                <w:rFonts w:ascii="GHEA Grapalat" w:hAnsi="GHEA Grapalat" w:cs="Calibri"/>
                <w:sz w:val="14"/>
                <w:szCs w:val="14"/>
                <w:lang w:val="hy-AM"/>
              </w:rPr>
              <w:t>хорошего качества, чистые, сухие, влажность: (14,0-17,0) %, не более. Безопасность согласно гигиеническим нормам N 2-III-4.9-01-2010, «Статья 8 Закона РА «О безопасности пищевых продуктов». степень загрязнения не более 1%.</w:t>
            </w:r>
          </w:p>
        </w:tc>
        <w:tc>
          <w:tcPr>
            <w:tcW w:w="1161" w:type="dxa"/>
            <w:vAlign w:val="center"/>
          </w:tcPr>
          <w:p w:rsidR="009C624B" w:rsidRPr="00362D9A" w:rsidRDefault="009C624B" w:rsidP="009C624B">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700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20"/>
                <w:szCs w:val="20"/>
              </w:rPr>
            </w:pPr>
            <w:r>
              <w:rPr>
                <w:rFonts w:ascii="Calibri" w:hAnsi="Calibri" w:cs="Calibri"/>
                <w:color w:val="000000"/>
                <w:sz w:val="20"/>
                <w:szCs w:val="20"/>
              </w:rPr>
              <w:t>57</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20"/>
                <w:szCs w:val="20"/>
              </w:rPr>
            </w:pPr>
            <w:r>
              <w:rPr>
                <w:rFonts w:ascii="Calibri" w:hAnsi="Calibri" w:cs="Calibri"/>
                <w:color w:val="000000"/>
                <w:sz w:val="20"/>
                <w:szCs w:val="20"/>
              </w:rPr>
              <w:t>39900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11</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Горох</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Сушеный, очищенный, желтый. В чистом состоянии. Безопасность: согласно гигиеническим нормам N 2-III-4.9-01-2010 и статье 8 Закона РА «О безопасности пищевых продуктов». степень загрязнения не более 1%.</w:t>
            </w:r>
          </w:p>
        </w:tc>
        <w:tc>
          <w:tcPr>
            <w:tcW w:w="1161" w:type="dxa"/>
            <w:vAlign w:val="center"/>
          </w:tcPr>
          <w:p w:rsidR="009C624B" w:rsidRPr="00362D9A" w:rsidRDefault="009C624B" w:rsidP="009C624B">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450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rPr>
            </w:pPr>
            <w:r>
              <w:rPr>
                <w:rFonts w:ascii="Calibri" w:hAnsi="Calibri" w:cs="Calibri"/>
                <w:color w:val="000000"/>
                <w:sz w:val="20"/>
                <w:szCs w:val="20"/>
              </w:rPr>
              <w:t>62</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27900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12</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Зерна пшеницы</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Зерна пшеницы быстрого приготовления, высокого качества, с полированными концами или с полированными круглыми зернами, влажность не более 14%, примеси отходов не более 0,2%, безопасность и маркировка согласно постановлению Правительства РА 2007г. «Техническое регулирование требований к зерну, его производству, хранению, переработке и использованию» и статье 8 Закона РА «О безопасности пищевых продуктов», утвержденного постановлением №22 от 11 января.</w:t>
            </w:r>
          </w:p>
        </w:tc>
        <w:tc>
          <w:tcPr>
            <w:tcW w:w="1161" w:type="dxa"/>
            <w:vAlign w:val="center"/>
          </w:tcPr>
          <w:p w:rsidR="009C624B" w:rsidRPr="00362D9A" w:rsidRDefault="009C624B" w:rsidP="009C624B">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370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lang w:val="hy-AM"/>
              </w:rPr>
            </w:pPr>
            <w:r>
              <w:rPr>
                <w:rFonts w:ascii="Calibri" w:hAnsi="Calibri" w:cs="Calibri"/>
                <w:color w:val="000000"/>
                <w:sz w:val="20"/>
                <w:szCs w:val="20"/>
              </w:rPr>
              <w:t>38</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14060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13</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Пожалуйста</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Получено из зерна бука, влажность зерна не более 15%. Безопасность и маркировка по данным Правительства РА 2007г. «Техническое регулирование требований к зерну, его производству, хранению, переработке и использованию» и статье 8 Закона РА «О безопасности пищевых продуктов», утвержденного постановлением № 22-Н от 11 января.</w:t>
            </w:r>
          </w:p>
        </w:tc>
        <w:tc>
          <w:tcPr>
            <w:tcW w:w="1161" w:type="dxa"/>
            <w:vAlign w:val="center"/>
          </w:tcPr>
          <w:p w:rsidR="009C624B" w:rsidRPr="00362D9A" w:rsidRDefault="009C624B" w:rsidP="009C624B">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370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lang w:val="hy-AM"/>
              </w:rPr>
            </w:pPr>
            <w:r>
              <w:rPr>
                <w:rFonts w:ascii="Calibri" w:hAnsi="Calibri" w:cs="Calibri"/>
                <w:color w:val="000000"/>
                <w:sz w:val="20"/>
                <w:szCs w:val="20"/>
              </w:rPr>
              <w:t>46</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17020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14</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Белая пшеница</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В чистом состоянии, влажность не более 14,0%, зернистость не менее 97,5%, в заводских мешках, ГОСТ 7022-97. Безопасность и маркировка: № 2-III-4.9-01-2010 Гигиенических норм, 2007г. Правительства РА. «Техническое регулирование требований к зерну, его производству, хранению, переработке и использованию» и статье 8 Закона РА «О безопасности пищевых продуктов», утвержденного постановлением №22 от 11 января. Заводская упаковка и маркировка производителя или упаковщика.</w:t>
            </w:r>
          </w:p>
        </w:tc>
        <w:tc>
          <w:tcPr>
            <w:tcW w:w="1161" w:type="dxa"/>
            <w:vAlign w:val="center"/>
          </w:tcPr>
          <w:p w:rsidR="009C624B" w:rsidRPr="00362D9A" w:rsidRDefault="009C624B" w:rsidP="009C624B">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450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lang w:val="hy-AM"/>
              </w:rPr>
            </w:pPr>
            <w:r>
              <w:rPr>
                <w:rFonts w:ascii="Calibri" w:hAnsi="Calibri" w:cs="Calibri"/>
                <w:color w:val="000000"/>
                <w:sz w:val="20"/>
                <w:szCs w:val="20"/>
              </w:rPr>
              <w:t>14</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6300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15</w:t>
            </w:r>
          </w:p>
        </w:tc>
        <w:tc>
          <w:tcPr>
            <w:tcW w:w="1559" w:type="dxa"/>
            <w:vAlign w:val="center"/>
          </w:tcPr>
          <w:p w:rsidR="009C624B" w:rsidRPr="00233E57" w:rsidRDefault="009C624B" w:rsidP="009C624B">
            <w:pPr>
              <w:jc w:val="center"/>
              <w:rPr>
                <w:rFonts w:ascii="GHEA Grapalat" w:hAnsi="GHEA Grapalat" w:cs="Calibri"/>
                <w:sz w:val="14"/>
                <w:szCs w:val="14"/>
                <w:lang w:val="hy-AM"/>
              </w:rPr>
            </w:pPr>
            <w:r>
              <w:rPr>
                <w:rFonts w:ascii="GHEA Grapalat" w:hAnsi="GHEA Grapalat" w:cs="Calibri"/>
                <w:sz w:val="14"/>
                <w:szCs w:val="14"/>
                <w:lang w:val="hy-AM"/>
              </w:rPr>
              <w:t>Яйцо</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rPr>
                <w:rFonts w:ascii="GHEA Grapalat" w:hAnsi="GHEA Grapalat" w:cs="Calibri"/>
                <w:sz w:val="14"/>
                <w:szCs w:val="14"/>
              </w:rPr>
            </w:pPr>
            <w:r w:rsidRPr="0062086F">
              <w:rPr>
                <w:rFonts w:ascii="GHEA Grapalat" w:hAnsi="GHEA Grapalat" w:cs="Calibri"/>
                <w:sz w:val="14"/>
                <w:szCs w:val="14"/>
              </w:rPr>
              <w:t>Яйца столовые 1 сорт, сортированные по массе одного яйца, яйца столовые - 25 суток, охлажденные - 120 суток, ХСТ 182-2012. Безопасность и маркировка в соответствии с Постановлением Правительства РА № 1438-Н от 29 сентября 2011 года «Об утверждении технического регламента на яйца и яичные продукты» и статьей 8 Закона РА «О безопасности пищевых продуктов».</w:t>
            </w:r>
          </w:p>
        </w:tc>
        <w:tc>
          <w:tcPr>
            <w:tcW w:w="1161" w:type="dxa"/>
            <w:vAlign w:val="center"/>
          </w:tcPr>
          <w:p w:rsidR="009C624B" w:rsidRPr="00362D9A" w:rsidRDefault="009C624B" w:rsidP="009C624B">
            <w:pPr>
              <w:jc w:val="center"/>
              <w:rPr>
                <w:rFonts w:ascii="GHEA Grapalat" w:hAnsi="GHEA Grapalat" w:cs="Arial"/>
                <w:sz w:val="14"/>
                <w:szCs w:val="14"/>
              </w:rPr>
            </w:pPr>
            <w:r w:rsidRPr="00362D9A">
              <w:rPr>
                <w:rFonts w:ascii="GHEA Grapalat" w:hAnsi="GHEA Grapalat" w:cs="Arial"/>
                <w:sz w:val="14"/>
                <w:szCs w:val="14"/>
              </w:rPr>
              <w:t>шт.</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70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1900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133000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16</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Говядина</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753465" w:rsidRDefault="009C624B" w:rsidP="009C624B">
            <w:pPr>
              <w:spacing w:after="200"/>
              <w:rPr>
                <w:rFonts w:ascii="Sylfaen" w:hAnsi="Sylfaen"/>
                <w:sz w:val="16"/>
                <w:szCs w:val="16"/>
              </w:rPr>
            </w:pPr>
            <w:r w:rsidRPr="00753465">
              <w:rPr>
                <w:rFonts w:ascii="Sylfaen" w:hAnsi="Sylfaen"/>
                <w:sz w:val="16"/>
                <w:szCs w:val="16"/>
              </w:rPr>
              <w:t>Местная мягкая говядина / только боенского происхождения</w:t>
            </w:r>
            <w:r w:rsidRPr="00EB16E6">
              <w:rPr>
                <w:rFonts w:ascii="Sylfaen" w:hAnsi="Sylfaen" w:cs="Sylfaen"/>
                <w:sz w:val="16"/>
                <w:szCs w:val="16"/>
              </w:rPr>
              <w:t>скоро</w:t>
            </w:r>
            <w:r w:rsidRPr="00EB16E6">
              <w:rPr>
                <w:rFonts w:ascii="Arial" w:hAnsi="Arial" w:cs="Arial"/>
                <w:sz w:val="16"/>
                <w:szCs w:val="16"/>
              </w:rPr>
              <w:t xml:space="preserve"> </w:t>
            </w:r>
            <w:r w:rsidRPr="00EB16E6">
              <w:rPr>
                <w:rFonts w:ascii="Sylfaen" w:hAnsi="Sylfaen" w:cs="Sylfaen"/>
                <w:sz w:val="16"/>
                <w:szCs w:val="16"/>
              </w:rPr>
              <w:t>повар</w:t>
            </w:r>
            <w:r>
              <w:rPr>
                <w:rFonts w:ascii="Sylfaen" w:hAnsi="Sylfaen"/>
                <w:sz w:val="16"/>
                <w:szCs w:val="16"/>
              </w:rPr>
              <w:t xml:space="preserve">Говядина замороженная, мясо мягкое бескостное, с развитой мускулатурой, хранящееся при температуре от 0 оС до 4 оС не более 6 часов, поверхность замороженного мяса не должна быть влажной, соотношение кости к мясу 0% и 100%. , соответственно. : Безопасность и маркировка по данным Правительства РА 2006г. Статья 8 «Технического </w:t>
            </w:r>
            <w:r>
              <w:rPr>
                <w:rFonts w:ascii="Sylfaen" w:hAnsi="Sylfaen"/>
                <w:sz w:val="16"/>
                <w:szCs w:val="16"/>
              </w:rPr>
              <w:lastRenderedPageBreak/>
              <w:t>регулирования мяса и мясопродуктов» и Закон РА «О безопасности пищевых продуктов», утвержденные постановлением № 1560 от 19 октября. АСТ 342-2011. Остаточный срок годности не менее 60%; Обязательные условия: перевозка только транспортными средствами при наличии соответствующего разрешения Государственной транспортной службы РА.</w:t>
            </w:r>
          </w:p>
          <w:p w:rsidR="009C624B" w:rsidRPr="0062086F" w:rsidRDefault="009C624B" w:rsidP="009C624B">
            <w:pPr>
              <w:jc w:val="center"/>
              <w:rPr>
                <w:rFonts w:ascii="GHEA Grapalat" w:hAnsi="GHEA Grapalat" w:cs="Calibri"/>
                <w:sz w:val="14"/>
                <w:szCs w:val="14"/>
              </w:rPr>
            </w:pPr>
          </w:p>
        </w:tc>
        <w:tc>
          <w:tcPr>
            <w:tcW w:w="1161" w:type="dxa"/>
            <w:vAlign w:val="center"/>
          </w:tcPr>
          <w:p w:rsidR="009C624B" w:rsidRPr="00362D9A" w:rsidRDefault="009C624B" w:rsidP="009C624B">
            <w:pPr>
              <w:jc w:val="center"/>
              <w:rPr>
                <w:rFonts w:ascii="GHEA Grapalat" w:hAnsi="GHEA Grapalat" w:cs="Arial"/>
                <w:sz w:val="14"/>
                <w:szCs w:val="14"/>
              </w:rPr>
            </w:pPr>
            <w:r w:rsidRPr="00362D9A">
              <w:rPr>
                <w:rFonts w:ascii="GHEA Grapalat" w:hAnsi="GHEA Grapalat" w:cs="Arial"/>
                <w:sz w:val="14"/>
                <w:szCs w:val="14"/>
              </w:rPr>
              <w:lastRenderedPageBreak/>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4300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145</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623500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lastRenderedPageBreak/>
              <w:t>17</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Куриная грудка</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Грудка куриная бескостная, свежая, чистая, бескровная, без посторонних запахов, ГОСТ 25391-82.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9C624B" w:rsidRPr="00362D9A" w:rsidRDefault="009C624B" w:rsidP="009C624B">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2150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245</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526750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18</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Сыр</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Молоко коровье чистое низкой минерализации, без содержания растительных масел. Мягкий, некрошащийся рассольный сыр из коровьего молока, от белого до светло-желтого цвета, различающийся по размеру и форме. 20+ % жирности. ГОСТ 7616-85 или аналогичный. Безопасность и маркировка по данным Правительства РА 2006г. «Технический регламент требований к молоку, молочной продукции и их производству», утвержденный решением N 1925 от 21 декабря и статьей 8 Закона РА «О безопасности пищевых продуктов».</w:t>
            </w:r>
          </w:p>
        </w:tc>
        <w:tc>
          <w:tcPr>
            <w:tcW w:w="1161" w:type="dxa"/>
            <w:vAlign w:val="center"/>
          </w:tcPr>
          <w:p w:rsidR="009C624B" w:rsidRPr="00362D9A" w:rsidRDefault="009C624B" w:rsidP="009C624B">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2100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50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105000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19</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Молоко</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В бумажной таре, без содержания растительного масла, молоко коровье пастеризованное жирностью 3,2%, кислотность: 16-210Т, ГОСТ 13277-79. Безопасность и маркировка: Санитарно-эпидемиологические правила и нормы N 2-III-4,9-01-2003 (РД Сан Пин 2,3,2-1078-01) и статья 8 Закона РА "О безопасности пищевых продуктов". .</w:t>
            </w:r>
          </w:p>
        </w:tc>
        <w:tc>
          <w:tcPr>
            <w:tcW w:w="1161" w:type="dxa"/>
            <w:vAlign w:val="center"/>
          </w:tcPr>
          <w:p w:rsidR="009C624B" w:rsidRPr="00362D9A" w:rsidRDefault="009C624B" w:rsidP="009C624B">
            <w:pPr>
              <w:jc w:val="center"/>
              <w:rPr>
                <w:rFonts w:ascii="GHEA Grapalat" w:hAnsi="GHEA Grapalat" w:cs="Arial"/>
                <w:sz w:val="14"/>
                <w:szCs w:val="14"/>
              </w:rPr>
            </w:pPr>
            <w:r w:rsidRPr="00362D9A">
              <w:rPr>
                <w:rFonts w:ascii="GHEA Grapalat" w:hAnsi="GHEA Grapalat" w:cs="Arial"/>
                <w:sz w:val="14"/>
                <w:szCs w:val="14"/>
              </w:rPr>
              <w:t>л:</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550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lang w:val="hy-AM"/>
              </w:rPr>
            </w:pPr>
            <w:r>
              <w:rPr>
                <w:rFonts w:ascii="Calibri" w:hAnsi="Calibri" w:cs="Calibri"/>
                <w:color w:val="000000"/>
                <w:sz w:val="20"/>
                <w:szCs w:val="20"/>
              </w:rPr>
              <w:t>100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55000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20</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Йогурт</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0C6896">
              <w:rPr>
                <w:rFonts w:ascii="GHEA Grapalat" w:hAnsi="GHEA Grapalat"/>
                <w:sz w:val="16"/>
                <w:szCs w:val="18"/>
                <w:lang w:val="hy-AM"/>
              </w:rPr>
              <w:t>Из свежего коровьего молока жирностью не менее 3%,</w:t>
            </w:r>
            <w:r w:rsidRPr="00132861">
              <w:rPr>
                <w:rFonts w:ascii="GHEA Grapalat" w:hAnsi="GHEA Grapalat" w:cs="Calibri"/>
                <w:sz w:val="14"/>
                <w:szCs w:val="14"/>
                <w:lang w:val="hy-AM"/>
              </w:rPr>
              <w:t>без содержания растительного масла</w:t>
            </w:r>
            <w:r w:rsidRPr="000C6896">
              <w:rPr>
                <w:rFonts w:ascii="GHEA Grapalat" w:hAnsi="GHEA Grapalat"/>
                <w:sz w:val="16"/>
                <w:szCs w:val="18"/>
                <w:lang w:val="hy-AM"/>
              </w:rPr>
              <w:t>кислотность 65-1000Т, безопасность и маркировка по данным правительства РА 2006г. Статья 9 «Технического регламента требований к молоку, молочной продукции и их производству» и Закон РА «О безопасности пищевых продуктов», утвержденных Постановлением № 1925 от 21 декабря.</w:t>
            </w:r>
          </w:p>
        </w:tc>
        <w:tc>
          <w:tcPr>
            <w:tcW w:w="1161" w:type="dxa"/>
            <w:vAlign w:val="center"/>
          </w:tcPr>
          <w:p w:rsidR="009C624B" w:rsidRPr="00362D9A" w:rsidRDefault="009C624B" w:rsidP="009C624B">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650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lang w:val="hy-AM"/>
              </w:rPr>
            </w:pPr>
            <w:r>
              <w:rPr>
                <w:rFonts w:ascii="Calibri" w:hAnsi="Calibri" w:cs="Calibri"/>
                <w:color w:val="000000"/>
                <w:sz w:val="20"/>
                <w:szCs w:val="20"/>
              </w:rPr>
              <w:t>155</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100750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21</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Кислый</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Чистое коровье молоко без содержания растительных масел. Коробка 400 г: 50% и 50% соответственно. Жирность: не менее 18%, кислотность: 65-100 0Т, безопасность и маркировка согласно постановлению правительства РА 2006г. Статья 8 Закона РА "О безопасности пищевых продуктов" и "Технический регламент требований к молоку, молочной продукции и их производству", утвержденные постановлением № 1925 от 21 декабря.</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коробка</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670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lang w:val="hy-AM"/>
              </w:rPr>
            </w:pPr>
            <w:r>
              <w:rPr>
                <w:rFonts w:ascii="Calibri" w:hAnsi="Calibri" w:cs="Calibri"/>
                <w:color w:val="000000"/>
                <w:sz w:val="20"/>
                <w:szCs w:val="20"/>
              </w:rPr>
              <w:t>250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167500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22</w:t>
            </w:r>
          </w:p>
        </w:tc>
        <w:tc>
          <w:tcPr>
            <w:tcW w:w="1559" w:type="dxa"/>
            <w:vAlign w:val="center"/>
          </w:tcPr>
          <w:p w:rsidR="009C624B" w:rsidRPr="00233E57" w:rsidRDefault="009C624B" w:rsidP="009C624B">
            <w:pPr>
              <w:jc w:val="center"/>
              <w:rPr>
                <w:rFonts w:ascii="GHEA Grapalat" w:hAnsi="GHEA Grapalat" w:cs="Calibri"/>
                <w:sz w:val="14"/>
                <w:szCs w:val="14"/>
                <w:lang w:val="hy-AM"/>
              </w:rPr>
            </w:pPr>
            <w:r w:rsidRPr="0062086F">
              <w:rPr>
                <w:rFonts w:ascii="GHEA Grapalat" w:hAnsi="GHEA Grapalat" w:cs="Calibri"/>
                <w:sz w:val="14"/>
                <w:szCs w:val="14"/>
              </w:rPr>
              <w:t>Творог</w:t>
            </w:r>
          </w:p>
        </w:tc>
        <w:tc>
          <w:tcPr>
            <w:tcW w:w="1134" w:type="dxa"/>
            <w:vAlign w:val="center"/>
          </w:tcPr>
          <w:p w:rsidR="009C624B" w:rsidRPr="00233E57" w:rsidRDefault="009C624B" w:rsidP="009C624B">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vAlign w:val="center"/>
          </w:tcPr>
          <w:p w:rsidR="009C624B" w:rsidRPr="00233E57" w:rsidRDefault="009C624B" w:rsidP="009C624B">
            <w:pPr>
              <w:jc w:val="center"/>
              <w:rPr>
                <w:rFonts w:ascii="GHEA Grapalat" w:hAnsi="GHEA Grapalat" w:cs="Calibri"/>
                <w:sz w:val="14"/>
                <w:szCs w:val="14"/>
                <w:lang w:val="hy-AM"/>
              </w:rPr>
            </w:pPr>
            <w:r>
              <w:rPr>
                <w:rFonts w:ascii="GHEA Grapalat" w:hAnsi="GHEA Grapalat" w:cs="Calibri"/>
                <w:sz w:val="14"/>
                <w:szCs w:val="14"/>
                <w:lang w:val="hy-AM"/>
              </w:rPr>
              <w:t xml:space="preserve">Творог 9,0% жирности, 180 г. кислотность коробки: 210-240 0Т, упакован герметично и маркирован согласно постановлению правительства РА от 2006г. Статья 9 «Технического регламента требований к молоку, молочной продукции и их производству» и Закон РА «О безопасности пищевых продуктов», утвержденных Постановлением № 1925 от 21 декабря. Оставшийся срок годности на момент поставки не менее 90%. Продавец обязан при исполнении договора предоставить сертификат соответствия, если он применим к данному </w:t>
            </w:r>
            <w:r>
              <w:rPr>
                <w:rFonts w:ascii="GHEA Grapalat" w:hAnsi="GHEA Grapalat" w:cs="Calibri"/>
                <w:sz w:val="14"/>
                <w:szCs w:val="14"/>
                <w:lang w:val="hy-AM"/>
              </w:rPr>
              <w:lastRenderedPageBreak/>
              <w:t>товару.</w:t>
            </w:r>
          </w:p>
        </w:tc>
        <w:tc>
          <w:tcPr>
            <w:tcW w:w="1161" w:type="dxa"/>
            <w:vAlign w:val="center"/>
          </w:tcPr>
          <w:p w:rsidR="009C624B" w:rsidRPr="00233E57" w:rsidRDefault="009C624B" w:rsidP="009C624B">
            <w:pPr>
              <w:jc w:val="center"/>
              <w:rPr>
                <w:rFonts w:ascii="GHEA Grapalat" w:hAnsi="GHEA Grapalat" w:cs="Arial"/>
                <w:sz w:val="14"/>
                <w:szCs w:val="14"/>
                <w:lang w:val="hy-AM"/>
              </w:rPr>
            </w:pPr>
            <w:r>
              <w:rPr>
                <w:rFonts w:ascii="GHEA Grapalat" w:hAnsi="GHEA Grapalat" w:cs="Arial"/>
                <w:sz w:val="14"/>
                <w:szCs w:val="14"/>
              </w:rPr>
              <w:lastRenderedPageBreak/>
              <w:t>коробка</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7D0324" w:rsidP="009C624B">
            <w:pPr>
              <w:rPr>
                <w:rFonts w:ascii="Sylfaen" w:hAnsi="Sylfaen" w:cs="Calibri"/>
                <w:sz w:val="14"/>
                <w:szCs w:val="14"/>
              </w:rPr>
            </w:pPr>
            <w:r>
              <w:rPr>
                <w:rFonts w:ascii="Sylfaen" w:hAnsi="Sylfaen" w:cs="Calibri"/>
                <w:color w:val="000000"/>
                <w:sz w:val="20"/>
                <w:szCs w:val="20"/>
              </w:rPr>
              <w:t>500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lang w:val="hy-AM"/>
              </w:rPr>
            </w:pPr>
            <w:r>
              <w:rPr>
                <w:rFonts w:ascii="Calibri" w:hAnsi="Calibri" w:cs="Calibri"/>
                <w:color w:val="000000"/>
                <w:sz w:val="20"/>
                <w:szCs w:val="20"/>
              </w:rPr>
              <w:t>70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7D0324" w:rsidP="009C624B">
            <w:pPr>
              <w:rPr>
                <w:rFonts w:ascii="Sylfaen" w:hAnsi="Sylfaen" w:cs="Calibri"/>
                <w:sz w:val="14"/>
                <w:szCs w:val="14"/>
                <w:lang w:val="hy-AM"/>
              </w:rPr>
            </w:pPr>
            <w:r>
              <w:rPr>
                <w:rFonts w:ascii="Calibri" w:hAnsi="Calibri" w:cs="Calibri"/>
                <w:color w:val="000000"/>
                <w:sz w:val="20"/>
                <w:szCs w:val="20"/>
              </w:rPr>
              <w:t>35000</w:t>
            </w:r>
            <w:bookmarkStart w:id="1" w:name="_GoBack"/>
            <w:bookmarkEnd w:id="1"/>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lastRenderedPageBreak/>
              <w:t>23</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Сгущенное молоко</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Чистое коровье молоко без содержания растительных масел. молоко сгущенное /цельное сгущенное молоко/, в упаковках по 380г.</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коробка</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680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lang w:val="hy-AM"/>
              </w:rPr>
            </w:pPr>
            <w:r>
              <w:rPr>
                <w:rFonts w:ascii="Calibri" w:hAnsi="Calibri" w:cs="Calibri"/>
                <w:color w:val="000000"/>
                <w:sz w:val="20"/>
                <w:szCs w:val="20"/>
              </w:rPr>
              <w:t>196</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133280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24</w:t>
            </w:r>
          </w:p>
        </w:tc>
        <w:tc>
          <w:tcPr>
            <w:tcW w:w="1559"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печенье</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В свежем виде творог, сахарный творог и длительного приготовления, влажность: от 3% до 10%, массовая доля сахара: от 20% до 27%, жирность: от 3% до 30%, ГОСТ 24901-89. . Безопасность согласно гигиеническим нормам N 2-III-4.9-01-2010 и статье 8 Закона РА "О безопасности пищевых продуктов".</w:t>
            </w:r>
          </w:p>
        </w:tc>
        <w:tc>
          <w:tcPr>
            <w:tcW w:w="1161" w:type="dxa"/>
            <w:vAlign w:val="center"/>
          </w:tcPr>
          <w:p w:rsidR="009C624B" w:rsidRPr="00362D9A" w:rsidRDefault="009C624B" w:rsidP="009C624B">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1100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lang w:val="hy-AM"/>
              </w:rPr>
            </w:pPr>
            <w:r>
              <w:rPr>
                <w:rFonts w:ascii="Calibri" w:hAnsi="Calibri" w:cs="Calibri"/>
                <w:color w:val="000000"/>
                <w:sz w:val="20"/>
                <w:szCs w:val="20"/>
              </w:rPr>
              <w:t>66</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72600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25</w:t>
            </w:r>
          </w:p>
        </w:tc>
        <w:tc>
          <w:tcPr>
            <w:tcW w:w="1559" w:type="dxa"/>
            <w:vAlign w:val="center"/>
          </w:tcPr>
          <w:p w:rsidR="009C624B" w:rsidRPr="0062086F" w:rsidRDefault="009C624B" w:rsidP="009C624B">
            <w:pPr>
              <w:jc w:val="center"/>
              <w:rPr>
                <w:rFonts w:ascii="GHEA Grapalat" w:hAnsi="GHEA Grapalat" w:cs="Calibri"/>
                <w:sz w:val="14"/>
                <w:szCs w:val="14"/>
              </w:rPr>
            </w:pPr>
            <w:r w:rsidRPr="005C1660">
              <w:rPr>
                <w:rFonts w:ascii="GHEA Grapalat" w:hAnsi="GHEA Grapalat" w:cs="Calibri"/>
                <w:color w:val="000000" w:themeColor="text1"/>
                <w:sz w:val="14"/>
                <w:szCs w:val="14"/>
              </w:rPr>
              <w:t>Конфеты</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753465">
              <w:rPr>
                <w:rFonts w:ascii="Sylfaen" w:hAnsi="Sylfaen"/>
                <w:sz w:val="16"/>
                <w:szCs w:val="16"/>
              </w:rPr>
              <w:t>Малмелад местный. В зависимости от вида массовая доля влаги не более 4-25%, фасуется в весовые коробки, со смешанными вкусами. Безопасность соответствует гигиеническим нормам N 2-III-4.9-01-2010, а маркировка - согласно статье 8 Закона РА "О безопасности пищевых продуктов".</w:t>
            </w:r>
          </w:p>
        </w:tc>
        <w:tc>
          <w:tcPr>
            <w:tcW w:w="1161" w:type="dxa"/>
            <w:vAlign w:val="center"/>
          </w:tcPr>
          <w:p w:rsidR="009C624B" w:rsidRPr="00362D9A" w:rsidRDefault="009C624B" w:rsidP="009C624B">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1600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lang w:val="hy-AM"/>
              </w:rPr>
            </w:pPr>
            <w:r>
              <w:rPr>
                <w:rFonts w:ascii="Calibri" w:hAnsi="Calibri" w:cs="Calibri"/>
                <w:color w:val="000000"/>
                <w:sz w:val="20"/>
                <w:szCs w:val="20"/>
              </w:rPr>
              <w:t>35</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56000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26</w:t>
            </w:r>
          </w:p>
        </w:tc>
        <w:tc>
          <w:tcPr>
            <w:tcW w:w="1559" w:type="dxa"/>
            <w:vAlign w:val="center"/>
          </w:tcPr>
          <w:p w:rsidR="009C624B" w:rsidRPr="00C9372E" w:rsidRDefault="009C624B" w:rsidP="009C624B">
            <w:pPr>
              <w:jc w:val="center"/>
              <w:rPr>
                <w:rFonts w:ascii="GHEA Grapalat" w:hAnsi="GHEA Grapalat" w:cs="Calibri"/>
                <w:sz w:val="14"/>
                <w:szCs w:val="14"/>
                <w:lang w:val="hy-AM"/>
              </w:rPr>
            </w:pPr>
            <w:r>
              <w:rPr>
                <w:rFonts w:ascii="GHEA Grapalat" w:hAnsi="GHEA Grapalat" w:cs="Calibri"/>
                <w:sz w:val="14"/>
                <w:szCs w:val="14"/>
                <w:lang w:val="hy-AM"/>
              </w:rPr>
              <w:t>глушилка</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753465" w:rsidRDefault="009C624B" w:rsidP="009C624B">
            <w:pPr>
              <w:spacing w:after="200"/>
              <w:rPr>
                <w:rFonts w:ascii="Sylfaen" w:hAnsi="Sylfaen"/>
                <w:sz w:val="16"/>
                <w:szCs w:val="16"/>
              </w:rPr>
            </w:pPr>
            <w:r w:rsidRPr="00753465">
              <w:rPr>
                <w:rFonts w:ascii="Sylfaen" w:hAnsi="Sylfaen"/>
                <w:sz w:val="16"/>
                <w:szCs w:val="16"/>
              </w:rPr>
              <w:t>Глушители различных типов местные ХСТ 48-2007. Безопасность согласно гигиеническим нормам N 2-III-4.9-01-2010, и маркировка согласно статье 8 Закона РА "О безопасности пищевых продуктов".</w:t>
            </w:r>
          </w:p>
          <w:p w:rsidR="009C624B" w:rsidRPr="0062086F" w:rsidRDefault="009C624B" w:rsidP="009C624B">
            <w:pPr>
              <w:jc w:val="center"/>
              <w:rPr>
                <w:rFonts w:ascii="GHEA Grapalat" w:hAnsi="GHEA Grapalat" w:cs="Calibri"/>
                <w:sz w:val="14"/>
                <w:szCs w:val="14"/>
              </w:rPr>
            </w:pP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1350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lang w:val="hy-AM"/>
              </w:rPr>
            </w:pPr>
            <w:r>
              <w:rPr>
                <w:rFonts w:ascii="Calibri" w:hAnsi="Calibri" w:cs="Calibri"/>
                <w:color w:val="000000"/>
                <w:sz w:val="20"/>
                <w:szCs w:val="20"/>
              </w:rPr>
              <w:t>38</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51300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27</w:t>
            </w:r>
          </w:p>
        </w:tc>
        <w:tc>
          <w:tcPr>
            <w:tcW w:w="1559" w:type="dxa"/>
            <w:vAlign w:val="center"/>
          </w:tcPr>
          <w:p w:rsidR="009C624B" w:rsidRPr="001858AB" w:rsidRDefault="009C624B" w:rsidP="009C624B">
            <w:pPr>
              <w:jc w:val="center"/>
              <w:rPr>
                <w:rFonts w:ascii="GHEA Grapalat" w:hAnsi="GHEA Grapalat" w:cs="Calibri"/>
                <w:sz w:val="14"/>
                <w:szCs w:val="14"/>
                <w:lang w:val="hy-AM"/>
              </w:rPr>
            </w:pPr>
            <w:r>
              <w:rPr>
                <w:rFonts w:ascii="GHEA Grapalat" w:hAnsi="GHEA Grapalat" w:cs="Calibri"/>
                <w:sz w:val="14"/>
                <w:szCs w:val="14"/>
                <w:lang w:val="hy-AM"/>
              </w:rPr>
              <w:t>Чай</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черный чай</w:t>
            </w:r>
            <w:r w:rsidRPr="008310A4">
              <w:rPr>
                <w:rFonts w:ascii="Sylfaen" w:hAnsi="Sylfaen"/>
                <w:sz w:val="16"/>
                <w:szCs w:val="16"/>
              </w:rPr>
              <w:t>черные чешуйчатые и без чешуек, с крупными листьями, зернистыми и мелкими. Одноразовые чайные пакетики расфасованы по упаковкам по 2, 3 г. высокое качество и я типа. Безопасность соответствует гигиеническим нормам 2-III-4.9-01-2010, а маркировка - согласно статье 8 Закона РА "О безопасности пищевых продуктов".</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670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lang w:val="hy-AM"/>
              </w:rPr>
            </w:pPr>
            <w:r>
              <w:rPr>
                <w:rFonts w:ascii="Calibri" w:hAnsi="Calibri" w:cs="Calibri"/>
                <w:color w:val="000000"/>
                <w:sz w:val="20"/>
                <w:szCs w:val="20"/>
              </w:rPr>
              <w:t>23</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15410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28</w:t>
            </w:r>
          </w:p>
        </w:tc>
        <w:tc>
          <w:tcPr>
            <w:tcW w:w="1559" w:type="dxa"/>
            <w:vAlign w:val="bottom"/>
          </w:tcPr>
          <w:p w:rsidR="009C624B" w:rsidRPr="001858AB" w:rsidRDefault="009C624B" w:rsidP="009C624B">
            <w:pPr>
              <w:jc w:val="center"/>
              <w:rPr>
                <w:rFonts w:ascii="GHEA Grapalat" w:hAnsi="GHEA Grapalat" w:cs="Calibri"/>
                <w:sz w:val="18"/>
                <w:szCs w:val="18"/>
              </w:rPr>
            </w:pPr>
            <w:r w:rsidRPr="001858AB">
              <w:rPr>
                <w:rFonts w:ascii="Sylfaen" w:hAnsi="Sylfaen" w:cs="Sylfaen"/>
                <w:color w:val="000000"/>
                <w:sz w:val="18"/>
                <w:szCs w:val="18"/>
              </w:rPr>
              <w:t>Соль:</w:t>
            </w:r>
            <w:r w:rsidRPr="001858AB">
              <w:rPr>
                <w:rFonts w:ascii="Calibri" w:hAnsi="Calibri"/>
                <w:color w:val="000000"/>
                <w:sz w:val="18"/>
                <w:szCs w:val="18"/>
              </w:rPr>
              <w:t xml:space="preserve"> </w:t>
            </w:r>
            <w:r w:rsidRPr="001858AB">
              <w:rPr>
                <w:rFonts w:ascii="Sylfaen" w:hAnsi="Sylfaen" w:cs="Sylfaen"/>
                <w:color w:val="000000"/>
                <w:sz w:val="18"/>
                <w:szCs w:val="18"/>
              </w:rPr>
              <w:t>кормить</w:t>
            </w:r>
            <w:r w:rsidRPr="001858AB">
              <w:rPr>
                <w:rFonts w:ascii="Calibri" w:hAnsi="Calibri"/>
                <w:color w:val="000000"/>
                <w:sz w:val="18"/>
                <w:szCs w:val="18"/>
              </w:rPr>
              <w:t xml:space="preserve"> </w:t>
            </w:r>
            <w:r w:rsidRPr="001858AB">
              <w:rPr>
                <w:rFonts w:ascii="Sylfaen" w:hAnsi="Sylfaen" w:cs="Sylfaen"/>
                <w:color w:val="000000"/>
                <w:sz w:val="18"/>
                <w:szCs w:val="18"/>
              </w:rPr>
              <w:t>маленький</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Сорт «Экстра» йодированный, массовая доля йода: 50х10 мг/кг, ХСТ 239-2005.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9C624B" w:rsidRPr="00362D9A" w:rsidRDefault="009C624B" w:rsidP="009C624B">
            <w:pPr>
              <w:jc w:val="center"/>
              <w:rPr>
                <w:rFonts w:ascii="GHEA Grapalat" w:hAnsi="GHEA Grapalat" w:cs="Arial"/>
                <w:sz w:val="14"/>
                <w:szCs w:val="14"/>
              </w:rPr>
            </w:pPr>
            <w:r w:rsidRPr="00362D9A">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180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50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9000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29</w:t>
            </w:r>
          </w:p>
        </w:tc>
        <w:tc>
          <w:tcPr>
            <w:tcW w:w="1559" w:type="dxa"/>
            <w:vAlign w:val="bottom"/>
          </w:tcPr>
          <w:p w:rsidR="009C624B" w:rsidRPr="001858AB" w:rsidRDefault="009C624B" w:rsidP="009C624B">
            <w:pPr>
              <w:jc w:val="center"/>
              <w:rPr>
                <w:rFonts w:ascii="GHEA Grapalat" w:hAnsi="GHEA Grapalat" w:cs="Calibri"/>
                <w:sz w:val="18"/>
                <w:szCs w:val="18"/>
                <w:lang w:val="hy-AM"/>
              </w:rPr>
            </w:pPr>
            <w:r w:rsidRPr="001858AB">
              <w:rPr>
                <w:rFonts w:ascii="Sylfaen" w:hAnsi="Sylfaen" w:cs="Sylfaen"/>
                <w:color w:val="000000"/>
                <w:sz w:val="18"/>
                <w:szCs w:val="18"/>
                <w:lang w:val="hy-AM"/>
              </w:rPr>
              <w:t>Из фруктов</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и:</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из овощей</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готовый</w:t>
            </w:r>
            <w:r w:rsidRPr="001858AB">
              <w:rPr>
                <w:rFonts w:ascii="Calibri" w:hAnsi="Calibri"/>
                <w:color w:val="000000"/>
                <w:sz w:val="18"/>
                <w:szCs w:val="18"/>
                <w:lang w:val="hy-AM"/>
              </w:rPr>
              <w:t xml:space="preserve"> </w:t>
            </w:r>
            <w:r w:rsidRPr="001858AB">
              <w:rPr>
                <w:rFonts w:ascii="Sylfaen" w:hAnsi="Sylfaen" w:cs="Sylfaen"/>
                <w:color w:val="000000"/>
                <w:sz w:val="18"/>
                <w:szCs w:val="18"/>
                <w:lang w:val="hy-AM"/>
              </w:rPr>
              <w:t>соки</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1858AB" w:rsidRDefault="009C624B" w:rsidP="009C624B">
            <w:pPr>
              <w:jc w:val="center"/>
              <w:rPr>
                <w:rFonts w:ascii="GHEA Grapalat" w:hAnsi="GHEA Grapalat"/>
                <w:sz w:val="14"/>
                <w:szCs w:val="14"/>
                <w:lang w:val="hy-AM"/>
              </w:rPr>
            </w:pPr>
            <w:r w:rsidRPr="00753465">
              <w:rPr>
                <w:rFonts w:ascii="Sylfaen" w:hAnsi="Sylfaen"/>
                <w:sz w:val="16"/>
                <w:szCs w:val="16"/>
              </w:rPr>
              <w:t>РА или эквивалент</w:t>
            </w:r>
          </w:p>
        </w:tc>
        <w:tc>
          <w:tcPr>
            <w:tcW w:w="5387" w:type="dxa"/>
          </w:tcPr>
          <w:p w:rsidR="009C624B" w:rsidRPr="001858AB" w:rsidRDefault="009C624B" w:rsidP="009C624B">
            <w:pPr>
              <w:jc w:val="center"/>
              <w:rPr>
                <w:rFonts w:ascii="GHEA Grapalat" w:hAnsi="GHEA Grapalat" w:cs="Calibri"/>
                <w:sz w:val="14"/>
                <w:szCs w:val="14"/>
                <w:lang w:val="hy-AM"/>
              </w:rPr>
            </w:pPr>
            <w:r w:rsidRPr="007E170F">
              <w:rPr>
                <w:rFonts w:ascii="Sylfaen" w:hAnsi="Sylfaen"/>
                <w:sz w:val="16"/>
                <w:szCs w:val="16"/>
                <w:lang w:val="hy-AM"/>
              </w:rPr>
              <w:t>Фруктовые соки - компот из свежих фруктов и ягод местного приготовления с добавлением сахарного сиропа или без него, простой на вид. Безопасность и маркировка по данным Правительства РА 2009г. Статья 8 Закона РА "О безопасности пищевых продуктов" "Технический регламент требований к сокам и соковой продукции", утвержденный постановлением №744-Н от 26 июня.</w:t>
            </w:r>
          </w:p>
        </w:tc>
        <w:tc>
          <w:tcPr>
            <w:tcW w:w="1161" w:type="dxa"/>
            <w:vAlign w:val="bottom"/>
          </w:tcPr>
          <w:p w:rsidR="009C624B" w:rsidRPr="001858AB" w:rsidRDefault="009C624B" w:rsidP="009C624B">
            <w:pPr>
              <w:jc w:val="center"/>
              <w:rPr>
                <w:rFonts w:ascii="GHEA Grapalat" w:hAnsi="GHEA Grapalat" w:cs="Arial"/>
                <w:sz w:val="14"/>
                <w:szCs w:val="14"/>
                <w:lang w:val="hy-AM"/>
              </w:rPr>
            </w:pPr>
            <w:r>
              <w:rPr>
                <w:rFonts w:ascii="Sylfaen" w:hAnsi="Sylfaen" w:cs="Sylfaen"/>
                <w:color w:val="000000"/>
                <w:sz w:val="20"/>
                <w:szCs w:val="20"/>
              </w:rPr>
              <w:t>л:</w:t>
            </w:r>
          </w:p>
        </w:tc>
        <w:tc>
          <w:tcPr>
            <w:tcW w:w="783" w:type="dxa"/>
            <w:tcBorders>
              <w:top w:val="nil"/>
              <w:left w:val="single" w:sz="4" w:space="0" w:color="auto"/>
              <w:bottom w:val="single" w:sz="4" w:space="0" w:color="auto"/>
              <w:right w:val="single" w:sz="4" w:space="0" w:color="auto"/>
            </w:tcBorders>
            <w:shd w:val="clear" w:color="000000" w:fill="FFFFFF"/>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550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170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lang w:val="hy-AM"/>
              </w:rPr>
            </w:pPr>
            <w:r>
              <w:rPr>
                <w:rFonts w:ascii="Calibri" w:hAnsi="Calibri" w:cs="Calibri"/>
                <w:color w:val="000000"/>
                <w:sz w:val="20"/>
                <w:szCs w:val="20"/>
              </w:rPr>
              <w:t>93500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30</w:t>
            </w:r>
          </w:p>
        </w:tc>
        <w:tc>
          <w:tcPr>
            <w:tcW w:w="1559" w:type="dxa"/>
            <w:vAlign w:val="center"/>
          </w:tcPr>
          <w:p w:rsidR="009C624B" w:rsidRPr="001858AB" w:rsidRDefault="009C624B" w:rsidP="009C624B">
            <w:pPr>
              <w:jc w:val="center"/>
              <w:rPr>
                <w:rFonts w:ascii="GHEA Grapalat" w:hAnsi="GHEA Grapalat" w:cs="Calibri"/>
                <w:sz w:val="18"/>
                <w:szCs w:val="18"/>
              </w:rPr>
            </w:pPr>
            <w:r w:rsidRPr="001858AB">
              <w:rPr>
                <w:rFonts w:ascii="Sylfaen" w:hAnsi="Sylfaen" w:cs="Sylfaen"/>
                <w:color w:val="262626"/>
                <w:sz w:val="18"/>
                <w:szCs w:val="18"/>
              </w:rPr>
              <w:t>Панировочные сухари</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Default="009C624B" w:rsidP="009C624B"/>
          <w:p w:rsidR="009C624B" w:rsidRDefault="009C624B" w:rsidP="009C624B">
            <w:r>
              <w:rPr>
                <w:rStyle w:val="af5"/>
                <w:b w:val="0"/>
                <w:bCs w:val="0"/>
                <w:color w:val="000000"/>
                <w:sz w:val="23"/>
                <w:szCs w:val="23"/>
                <w:shd w:val="clear" w:color="auto" w:fill="FFFFFF"/>
              </w:rPr>
              <w:t xml:space="preserve">Сухари готовят из белого хлеба путем двойной </w:t>
            </w:r>
            <w:r>
              <w:rPr>
                <w:rStyle w:val="af5"/>
                <w:b w:val="0"/>
                <w:bCs w:val="0"/>
                <w:color w:val="000000"/>
                <w:sz w:val="23"/>
                <w:szCs w:val="23"/>
                <w:shd w:val="clear" w:color="auto" w:fill="FFFFFF"/>
              </w:rPr>
              <w:lastRenderedPageBreak/>
              <w:t>сушки и измельчения. Благодаря сухарям жареная пища приобретает хрустящую корочку, что помогает предотвратить ее обезвоживание. 500 г. С коробкой</w:t>
            </w:r>
          </w:p>
          <w:p w:rsidR="009C624B" w:rsidRDefault="009C624B" w:rsidP="009C624B">
            <w:pPr>
              <w:shd w:val="clear" w:color="auto" w:fill="FFFFFF"/>
              <w:rPr>
                <w:rFonts w:ascii="Arial" w:hAnsi="Arial" w:cs="Arial"/>
                <w:color w:val="2C2D2E"/>
                <w:sz w:val="23"/>
                <w:szCs w:val="23"/>
              </w:rPr>
            </w:pPr>
          </w:p>
          <w:p w:rsidR="009C624B" w:rsidRDefault="009C624B" w:rsidP="009C624B"/>
          <w:tbl>
            <w:tblPr>
              <w:tblW w:w="0" w:type="auto"/>
              <w:tblLayout w:type="fixed"/>
              <w:tblCellMar>
                <w:top w:w="15" w:type="dxa"/>
                <w:left w:w="15" w:type="dxa"/>
                <w:bottom w:w="15" w:type="dxa"/>
                <w:right w:w="15" w:type="dxa"/>
              </w:tblCellMar>
              <w:tblLook w:val="04A0" w:firstRow="1" w:lastRow="0" w:firstColumn="1" w:lastColumn="0" w:noHBand="0" w:noVBand="1"/>
            </w:tblPr>
            <w:tblGrid>
              <w:gridCol w:w="2614"/>
            </w:tblGrid>
            <w:tr w:rsidR="009C624B" w:rsidTr="000C61C0">
              <w:tc>
                <w:tcPr>
                  <w:tcW w:w="2614" w:type="dxa"/>
                  <w:shd w:val="clear" w:color="auto" w:fill="auto"/>
                  <w:vAlign w:val="center"/>
                  <w:hideMark/>
                </w:tcPr>
                <w:p w:rsidR="009C624B" w:rsidRDefault="009C624B" w:rsidP="007D0324">
                  <w:pPr>
                    <w:framePr w:hSpace="180" w:wrap="around" w:vAnchor="text" w:hAnchor="text" w:xAlign="center" w:y="1"/>
                    <w:suppressOverlap/>
                  </w:pPr>
                </w:p>
                <w:tbl>
                  <w:tblPr>
                    <w:tblW w:w="9689" w:type="dxa"/>
                    <w:tblLayout w:type="fixed"/>
                    <w:tblCellMar>
                      <w:top w:w="15" w:type="dxa"/>
                      <w:left w:w="15" w:type="dxa"/>
                      <w:bottom w:w="15" w:type="dxa"/>
                      <w:right w:w="15" w:type="dxa"/>
                    </w:tblCellMar>
                    <w:tblLook w:val="04A0" w:firstRow="1" w:lastRow="0" w:firstColumn="1" w:lastColumn="0" w:noHBand="0" w:noVBand="1"/>
                  </w:tblPr>
                  <w:tblGrid>
                    <w:gridCol w:w="2614"/>
                    <w:gridCol w:w="7075"/>
                  </w:tblGrid>
                  <w:tr w:rsidR="009C624B" w:rsidTr="000C61C0">
                    <w:trPr>
                      <w:gridAfter w:val="1"/>
                      <w:wAfter w:w="7075" w:type="dxa"/>
                    </w:trPr>
                    <w:tc>
                      <w:tcPr>
                        <w:tcW w:w="2614" w:type="dxa"/>
                        <w:shd w:val="clear" w:color="auto" w:fill="auto"/>
                        <w:vAlign w:val="center"/>
                        <w:hideMark/>
                      </w:tcPr>
                      <w:p w:rsidR="009C624B" w:rsidRDefault="009C624B" w:rsidP="007D0324">
                        <w:pPr>
                          <w:framePr w:hSpace="180" w:wrap="around" w:vAnchor="text" w:hAnchor="text" w:xAlign="center" w:y="1"/>
                          <w:suppressOverlap/>
                          <w:rPr>
                            <w:rFonts w:ascii="Arial" w:hAnsi="Arial" w:cs="Arial"/>
                            <w:color w:val="333333"/>
                            <w:sz w:val="21"/>
                            <w:szCs w:val="21"/>
                          </w:rPr>
                        </w:pPr>
                      </w:p>
                    </w:tc>
                  </w:tr>
                  <w:tr w:rsidR="009C624B" w:rsidTr="000C61C0">
                    <w:tc>
                      <w:tcPr>
                        <w:tcW w:w="2614" w:type="dxa"/>
                        <w:shd w:val="clear" w:color="auto" w:fill="auto"/>
                        <w:vAlign w:val="center"/>
                        <w:hideMark/>
                      </w:tcPr>
                      <w:p w:rsidR="009C624B" w:rsidRDefault="009C624B" w:rsidP="007D0324">
                        <w:pPr>
                          <w:framePr w:hSpace="180" w:wrap="around" w:vAnchor="text" w:hAnchor="text" w:xAlign="center" w:y="1"/>
                          <w:suppressOverlap/>
                          <w:rPr>
                            <w:rFonts w:ascii="Arial" w:hAnsi="Arial" w:cs="Arial"/>
                            <w:color w:val="333333"/>
                            <w:sz w:val="21"/>
                            <w:szCs w:val="21"/>
                          </w:rPr>
                        </w:pPr>
                      </w:p>
                    </w:tc>
                    <w:tc>
                      <w:tcPr>
                        <w:tcW w:w="7075" w:type="dxa"/>
                        <w:shd w:val="clear" w:color="auto" w:fill="auto"/>
                        <w:vAlign w:val="center"/>
                        <w:hideMark/>
                      </w:tcPr>
                      <w:p w:rsidR="009C624B" w:rsidRDefault="009C624B" w:rsidP="007D0324">
                        <w:pPr>
                          <w:framePr w:hSpace="180" w:wrap="around" w:vAnchor="text" w:hAnchor="text" w:xAlign="center" w:y="1"/>
                          <w:suppressOverlap/>
                          <w:rPr>
                            <w:rFonts w:ascii="Arial" w:hAnsi="Arial" w:cs="Arial"/>
                            <w:color w:val="333333"/>
                            <w:sz w:val="21"/>
                            <w:szCs w:val="21"/>
                          </w:rPr>
                        </w:pPr>
                        <w:r>
                          <w:rPr>
                            <w:rFonts w:ascii="Arial" w:hAnsi="Arial" w:cs="Arial"/>
                            <w:color w:val="333333"/>
                            <w:sz w:val="21"/>
                            <w:szCs w:val="21"/>
                          </w:rPr>
                          <w:t>Белки: 11 г, жиры: 6 г, углеводы: 72 г.</w:t>
                        </w:r>
                      </w:p>
                    </w:tc>
                  </w:tr>
                  <w:tr w:rsidR="009C624B" w:rsidTr="000C61C0">
                    <w:tc>
                      <w:tcPr>
                        <w:tcW w:w="2614" w:type="dxa"/>
                        <w:shd w:val="clear" w:color="auto" w:fill="auto"/>
                        <w:vAlign w:val="center"/>
                        <w:hideMark/>
                      </w:tcPr>
                      <w:p w:rsidR="009C624B" w:rsidRDefault="009C624B" w:rsidP="007D0324">
                        <w:pPr>
                          <w:framePr w:hSpace="180" w:wrap="around" w:vAnchor="text" w:hAnchor="text" w:xAlign="center" w:y="1"/>
                          <w:suppressOverlap/>
                          <w:rPr>
                            <w:rFonts w:ascii="Arial" w:hAnsi="Arial" w:cs="Arial"/>
                            <w:color w:val="333333"/>
                            <w:sz w:val="21"/>
                            <w:szCs w:val="21"/>
                          </w:rPr>
                        </w:pPr>
                      </w:p>
                    </w:tc>
                    <w:tc>
                      <w:tcPr>
                        <w:tcW w:w="7075" w:type="dxa"/>
                        <w:shd w:val="clear" w:color="auto" w:fill="auto"/>
                        <w:vAlign w:val="center"/>
                        <w:hideMark/>
                      </w:tcPr>
                      <w:p w:rsidR="009C624B" w:rsidRDefault="009C624B" w:rsidP="007D0324">
                        <w:pPr>
                          <w:framePr w:hSpace="180" w:wrap="around" w:vAnchor="text" w:hAnchor="text" w:xAlign="center" w:y="1"/>
                          <w:suppressOverlap/>
                          <w:rPr>
                            <w:rFonts w:ascii="Arial" w:hAnsi="Arial" w:cs="Arial"/>
                            <w:color w:val="333333"/>
                            <w:sz w:val="21"/>
                            <w:szCs w:val="21"/>
                          </w:rPr>
                        </w:pPr>
                        <w:r>
                          <w:rPr>
                            <w:rFonts w:ascii="Arial" w:hAnsi="Arial" w:cs="Arial"/>
                            <w:color w:val="333333"/>
                            <w:sz w:val="21"/>
                            <w:szCs w:val="21"/>
                          </w:rPr>
                          <w:t>Хранить при температуре 30°С и относительной влажности не более 70%: 12 месяцев.</w:t>
                        </w:r>
                      </w:p>
                    </w:tc>
                  </w:tr>
                  <w:tr w:rsidR="009C624B" w:rsidTr="000C61C0">
                    <w:tc>
                      <w:tcPr>
                        <w:tcW w:w="2614" w:type="dxa"/>
                        <w:shd w:val="clear" w:color="auto" w:fill="auto"/>
                        <w:vAlign w:val="center"/>
                        <w:hideMark/>
                      </w:tcPr>
                      <w:p w:rsidR="009C624B" w:rsidRDefault="009C624B" w:rsidP="007D0324">
                        <w:pPr>
                          <w:framePr w:hSpace="180" w:wrap="around" w:vAnchor="text" w:hAnchor="text" w:xAlign="center" w:y="1"/>
                          <w:suppressOverlap/>
                          <w:rPr>
                            <w:rFonts w:ascii="Arial" w:hAnsi="Arial" w:cs="Arial"/>
                            <w:color w:val="333333"/>
                            <w:sz w:val="21"/>
                            <w:szCs w:val="21"/>
                          </w:rPr>
                        </w:pPr>
                      </w:p>
                    </w:tc>
                    <w:tc>
                      <w:tcPr>
                        <w:tcW w:w="7075" w:type="dxa"/>
                        <w:shd w:val="clear" w:color="auto" w:fill="auto"/>
                        <w:vAlign w:val="center"/>
                        <w:hideMark/>
                      </w:tcPr>
                      <w:p w:rsidR="009C624B" w:rsidRDefault="009C624B" w:rsidP="007D0324">
                        <w:pPr>
                          <w:framePr w:hSpace="180" w:wrap="around" w:vAnchor="text" w:hAnchor="text" w:xAlign="center" w:y="1"/>
                          <w:suppressOverlap/>
                          <w:rPr>
                            <w:rFonts w:ascii="Arial" w:hAnsi="Arial" w:cs="Arial"/>
                            <w:color w:val="333333"/>
                            <w:sz w:val="21"/>
                            <w:szCs w:val="21"/>
                          </w:rPr>
                        </w:pPr>
                        <w:r>
                          <w:rPr>
                            <w:rFonts w:ascii="Arial" w:hAnsi="Arial" w:cs="Arial"/>
                            <w:color w:val="333333"/>
                            <w:sz w:val="21"/>
                            <w:szCs w:val="21"/>
                          </w:rPr>
                          <w:t>300 г</w:t>
                        </w:r>
                      </w:p>
                    </w:tc>
                  </w:tr>
                </w:tbl>
                <w:p w:rsidR="009C624B" w:rsidRDefault="009C624B" w:rsidP="007D0324">
                  <w:pPr>
                    <w:framePr w:hSpace="180" w:wrap="around" w:vAnchor="text" w:hAnchor="text" w:xAlign="center" w:y="1"/>
                    <w:suppressOverlap/>
                    <w:rPr>
                      <w:rFonts w:ascii="Arial" w:hAnsi="Arial" w:cs="Arial"/>
                      <w:color w:val="333333"/>
                      <w:sz w:val="21"/>
                      <w:szCs w:val="21"/>
                    </w:rPr>
                  </w:pPr>
                </w:p>
              </w:tc>
            </w:tr>
          </w:tbl>
          <w:p w:rsidR="009C624B" w:rsidRPr="0062086F" w:rsidRDefault="009C624B" w:rsidP="009C624B">
            <w:pPr>
              <w:jc w:val="center"/>
              <w:rPr>
                <w:rFonts w:ascii="GHEA Grapalat" w:hAnsi="GHEA Grapalat" w:cs="Calibri"/>
                <w:sz w:val="14"/>
                <w:szCs w:val="14"/>
              </w:rPr>
            </w:pP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lastRenderedPageBreak/>
              <w:t>коробка</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700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color w:val="000000"/>
                <w:sz w:val="14"/>
                <w:szCs w:val="14"/>
                <w:lang w:val="hy-AM"/>
              </w:rPr>
            </w:pPr>
            <w:r>
              <w:rPr>
                <w:rFonts w:ascii="Calibri" w:hAnsi="Calibri" w:cs="Calibri"/>
                <w:color w:val="000000"/>
                <w:sz w:val="20"/>
                <w:szCs w:val="20"/>
              </w:rPr>
              <w:t>10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7000</w:t>
            </w:r>
          </w:p>
        </w:tc>
        <w:tc>
          <w:tcPr>
            <w:tcW w:w="1322" w:type="dxa"/>
          </w:tcPr>
          <w:p w:rsidR="009C624B" w:rsidRPr="00356B81" w:rsidRDefault="009C624B" w:rsidP="009C624B">
            <w:pPr>
              <w:rPr>
                <w:sz w:val="20"/>
                <w:szCs w:val="20"/>
              </w:rPr>
            </w:pPr>
            <w:r w:rsidRPr="00356B81">
              <w:rPr>
                <w:rFonts w:ascii="GHEA Grapalat" w:hAnsi="GHEA Grapalat"/>
                <w:sz w:val="20"/>
                <w:szCs w:val="20"/>
              </w:rPr>
              <w:t xml:space="preserve">г.Даштакар  , в at 4-rd </w:t>
            </w:r>
            <w:r w:rsidRPr="00356B81">
              <w:rPr>
                <w:rFonts w:ascii="GHEA Grapalat" w:hAnsi="GHEA Grapalat"/>
                <w:sz w:val="20"/>
                <w:szCs w:val="20"/>
              </w:rPr>
              <w:lastRenderedPageBreak/>
              <w:t>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lastRenderedPageBreak/>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 xml:space="preserve">С даты вступления договора в </w:t>
            </w:r>
            <w:r>
              <w:rPr>
                <w:rFonts w:ascii="GHEA Grapalat" w:hAnsi="GHEA Grapalat" w:cs="Sylfaen"/>
                <w:sz w:val="14"/>
                <w:szCs w:val="14"/>
                <w:lang w:val="hy-AM"/>
              </w:rPr>
              <w:lastRenderedPageBreak/>
              <w:t>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lastRenderedPageBreak/>
              <w:t>31</w:t>
            </w:r>
          </w:p>
        </w:tc>
        <w:tc>
          <w:tcPr>
            <w:tcW w:w="1559" w:type="dxa"/>
            <w:vAlign w:val="bottom"/>
          </w:tcPr>
          <w:p w:rsidR="009C624B" w:rsidRPr="001858AB" w:rsidRDefault="009C624B" w:rsidP="009C624B">
            <w:pPr>
              <w:jc w:val="center"/>
              <w:rPr>
                <w:rFonts w:ascii="GHEA Grapalat" w:hAnsi="GHEA Grapalat" w:cs="Calibri"/>
                <w:sz w:val="18"/>
                <w:szCs w:val="18"/>
              </w:rPr>
            </w:pPr>
            <w:r w:rsidRPr="001858AB">
              <w:rPr>
                <w:rFonts w:ascii="Sylfaen" w:hAnsi="Sylfaen" w:cs="Sylfaen"/>
                <w:color w:val="000000"/>
                <w:sz w:val="18"/>
                <w:szCs w:val="18"/>
              </w:rPr>
              <w:t>Дрожжи</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9C624B" w:rsidRPr="0062086F" w:rsidRDefault="009C624B" w:rsidP="009C624B">
            <w:pPr>
              <w:rPr>
                <w:rFonts w:ascii="GHEA Grapalat" w:hAnsi="GHEA Grapalat" w:cs="Calibri"/>
                <w:sz w:val="14"/>
                <w:szCs w:val="14"/>
              </w:rPr>
            </w:pPr>
            <w:r w:rsidRPr="00727C2E">
              <w:rPr>
                <w:rFonts w:ascii="Sylfaen" w:hAnsi="Sylfaen"/>
                <w:sz w:val="16"/>
                <w:szCs w:val="16"/>
              </w:rPr>
              <w:t>Сухой, фабричной упаковки, мерный, влажность не более 8%. Безопасность: согласно гигиеническим нормам N 2-III-4.9-01-2010 и статье 8 Закона РА "О безопасности пищевых продуктов". Остаточный срок годности не менее 80%</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коробка</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250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4</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32</w:t>
            </w:r>
          </w:p>
        </w:tc>
        <w:tc>
          <w:tcPr>
            <w:tcW w:w="1559" w:type="dxa"/>
            <w:vAlign w:val="bottom"/>
          </w:tcPr>
          <w:p w:rsidR="009C624B" w:rsidRPr="001858AB" w:rsidRDefault="009C624B" w:rsidP="009C624B">
            <w:pPr>
              <w:jc w:val="center"/>
              <w:rPr>
                <w:rFonts w:ascii="GHEA Grapalat" w:hAnsi="GHEA Grapalat" w:cs="Calibri"/>
                <w:sz w:val="18"/>
                <w:szCs w:val="18"/>
              </w:rPr>
            </w:pPr>
            <w:r w:rsidRPr="001858AB">
              <w:rPr>
                <w:rFonts w:ascii="Sylfaen" w:hAnsi="Sylfaen" w:cs="Sylfaen"/>
                <w:color w:val="000000"/>
                <w:sz w:val="18"/>
                <w:szCs w:val="18"/>
              </w:rPr>
              <w:t>Газировка</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9C624B" w:rsidRPr="0062086F" w:rsidRDefault="009C624B" w:rsidP="009C624B">
            <w:pPr>
              <w:rPr>
                <w:rFonts w:ascii="GHEA Grapalat" w:hAnsi="GHEA Grapalat" w:cs="Calibri"/>
                <w:sz w:val="14"/>
                <w:szCs w:val="14"/>
              </w:rPr>
            </w:pPr>
            <w:r>
              <w:rPr>
                <w:rFonts w:ascii="Arial" w:hAnsi="Arial" w:cs="Arial"/>
                <w:sz w:val="16"/>
                <w:szCs w:val="16"/>
              </w:rPr>
              <w:t>500 г коробка газированной кормовой смеси</w:t>
            </w:r>
            <w:r w:rsidRPr="007870A9">
              <w:rPr>
                <w:rFonts w:ascii="Arial LatArm" w:hAnsi="Arial LatArm"/>
                <w:sz w:val="16"/>
                <w:szCs w:val="16"/>
              </w:rPr>
              <w:t>2-III-4.9-01-2003 (</w:t>
            </w:r>
            <w:r w:rsidRPr="007870A9">
              <w:rPr>
                <w:rFonts w:ascii="Calibri" w:hAnsi="Calibri" w:cs="Calibri"/>
                <w:sz w:val="16"/>
                <w:szCs w:val="16"/>
              </w:rPr>
              <w:t>э</w:t>
            </w:r>
            <w:r w:rsidRPr="007870A9">
              <w:rPr>
                <w:rFonts w:ascii="Arial LatArm" w:hAnsi="Arial LatArm" w:cs="Arial LatArm"/>
                <w:sz w:val="16"/>
                <w:szCs w:val="16"/>
              </w:rPr>
              <w:t>¸</w:t>
            </w:r>
            <w:r w:rsidRPr="007870A9">
              <w:rPr>
                <w:rFonts w:ascii="Arial LatArm" w:hAnsi="Arial LatArm"/>
                <w:sz w:val="16"/>
                <w:szCs w:val="16"/>
              </w:rPr>
              <w:t xml:space="preserve"> </w:t>
            </w:r>
            <w:r w:rsidRPr="007870A9">
              <w:rPr>
                <w:rFonts w:ascii="Calibri" w:hAnsi="Calibri" w:cs="Calibri"/>
                <w:sz w:val="16"/>
                <w:szCs w:val="16"/>
              </w:rPr>
              <w:t>К</w:t>
            </w:r>
            <w:r w:rsidRPr="007870A9">
              <w:rPr>
                <w:rFonts w:ascii="Arial LatArm" w:hAnsi="Arial LatArm" w:cs="Arial LatArm"/>
                <w:sz w:val="16"/>
                <w:szCs w:val="16"/>
              </w:rPr>
              <w:t>³Ý</w:t>
            </w:r>
            <w:r w:rsidRPr="007870A9">
              <w:rPr>
                <w:rFonts w:ascii="Arial LatArm" w:hAnsi="Arial LatArm"/>
                <w:sz w:val="16"/>
                <w:szCs w:val="16"/>
              </w:rPr>
              <w:t xml:space="preserve"> </w:t>
            </w:r>
            <w:r w:rsidRPr="007870A9">
              <w:rPr>
                <w:rFonts w:ascii="Calibri" w:hAnsi="Calibri" w:cs="Calibri"/>
                <w:sz w:val="16"/>
                <w:szCs w:val="16"/>
              </w:rPr>
              <w:t>ДЧЭ</w:t>
            </w:r>
            <w:r w:rsidRPr="007870A9">
              <w:rPr>
                <w:rFonts w:ascii="Arial LatArm" w:hAnsi="Arial LatArm"/>
                <w:sz w:val="16"/>
                <w:szCs w:val="16"/>
              </w:rPr>
              <w:t xml:space="preserve"> 2.3.2-1078-01)</w:t>
            </w:r>
            <w:r w:rsidRPr="007870A9">
              <w:rPr>
                <w:rFonts w:ascii="Sylfaen" w:hAnsi="Sylfaen" w:cs="Sylfaen"/>
                <w:sz w:val="16"/>
                <w:szCs w:val="16"/>
              </w:rPr>
              <w:t>О безопасности пищевых продуктов</w:t>
            </w:r>
            <w:r w:rsidRPr="007870A9">
              <w:rPr>
                <w:rFonts w:ascii="Arial LatArm" w:hAnsi="Arial LatArm"/>
                <w:sz w:val="16"/>
                <w:szCs w:val="16"/>
              </w:rPr>
              <w:t>"</w:t>
            </w:r>
            <w:r w:rsidRPr="007870A9">
              <w:rPr>
                <w:rFonts w:ascii="Sylfaen" w:hAnsi="Sylfaen" w:cs="Sylfaen"/>
                <w:sz w:val="16"/>
                <w:szCs w:val="16"/>
              </w:rPr>
              <w:t>Закон РА</w:t>
            </w:r>
            <w:r w:rsidRPr="007870A9">
              <w:rPr>
                <w:rFonts w:ascii="Arial LatArm" w:hAnsi="Arial LatArm"/>
                <w:sz w:val="16"/>
                <w:szCs w:val="16"/>
              </w:rPr>
              <w:t>8-</w:t>
            </w:r>
            <w:r w:rsidRPr="007870A9">
              <w:rPr>
                <w:rFonts w:ascii="Sylfaen" w:hAnsi="Sylfaen" w:cs="Sylfaen"/>
                <w:sz w:val="16"/>
                <w:szCs w:val="16"/>
              </w:rPr>
              <w:t>й статьи</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коробка</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350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12</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4200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33</w:t>
            </w:r>
          </w:p>
        </w:tc>
        <w:tc>
          <w:tcPr>
            <w:tcW w:w="1559" w:type="dxa"/>
            <w:vAlign w:val="bottom"/>
          </w:tcPr>
          <w:p w:rsidR="009C624B" w:rsidRPr="001858AB" w:rsidRDefault="009C624B" w:rsidP="009C624B">
            <w:pPr>
              <w:jc w:val="center"/>
              <w:rPr>
                <w:rFonts w:ascii="GHEA Grapalat" w:hAnsi="GHEA Grapalat" w:cs="Calibri"/>
                <w:sz w:val="18"/>
                <w:szCs w:val="18"/>
              </w:rPr>
            </w:pPr>
            <w:r w:rsidRPr="001858AB">
              <w:rPr>
                <w:rFonts w:ascii="Sylfaen" w:hAnsi="Sylfaen" w:cs="Sylfaen"/>
                <w:color w:val="000000"/>
                <w:sz w:val="18"/>
                <w:szCs w:val="18"/>
              </w:rPr>
              <w:t>Помидор</w:t>
            </w:r>
            <w:r w:rsidRPr="001858AB">
              <w:rPr>
                <w:rFonts w:ascii="Calibri" w:hAnsi="Calibri"/>
                <w:color w:val="000000"/>
                <w:sz w:val="18"/>
                <w:szCs w:val="18"/>
              </w:rPr>
              <w:t xml:space="preserve"> </w:t>
            </w:r>
            <w:r w:rsidRPr="001858AB">
              <w:rPr>
                <w:rFonts w:ascii="Sylfaen" w:hAnsi="Sylfaen" w:cs="Sylfaen"/>
                <w:color w:val="000000"/>
                <w:sz w:val="18"/>
                <w:szCs w:val="18"/>
              </w:rPr>
              <w:t>вставить</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9C624B" w:rsidRPr="00273489" w:rsidRDefault="009C624B" w:rsidP="009C624B">
            <w:pPr>
              <w:jc w:val="center"/>
              <w:rPr>
                <w:rFonts w:ascii="GHEA Grapalat" w:hAnsi="GHEA Grapalat" w:cs="Calibri"/>
                <w:sz w:val="14"/>
                <w:szCs w:val="14"/>
                <w:lang w:val="hy-AM"/>
              </w:rPr>
            </w:pPr>
            <w:r>
              <w:rPr>
                <w:rFonts w:ascii="GHEA Grapalat" w:hAnsi="GHEA Grapalat" w:cs="Calibri"/>
                <w:sz w:val="14"/>
                <w:szCs w:val="14"/>
              </w:rPr>
              <w:t>Качественная стеклянная тара,</w:t>
            </w:r>
            <w:r w:rsidRPr="00EB16E6">
              <w:rPr>
                <w:rFonts w:ascii="Arial" w:hAnsi="Arial" w:cs="Arial"/>
                <w:sz w:val="16"/>
                <w:szCs w:val="16"/>
              </w:rPr>
              <w:t>1:</w:t>
            </w:r>
            <w:r w:rsidRPr="00EB16E6">
              <w:rPr>
                <w:rFonts w:ascii="Sylfaen" w:hAnsi="Sylfaen" w:cs="Sylfaen"/>
                <w:sz w:val="16"/>
                <w:szCs w:val="16"/>
              </w:rPr>
              <w:t>кг</w:t>
            </w:r>
            <w:r>
              <w:rPr>
                <w:rFonts w:ascii="Arial" w:hAnsi="Arial" w:cs="Arial"/>
                <w:sz w:val="16"/>
                <w:szCs w:val="16"/>
              </w:rPr>
              <w:t>;</w:t>
            </w:r>
            <w:r w:rsidRPr="00EB16E6">
              <w:rPr>
                <w:rFonts w:ascii="GHEA Grapalat" w:hAnsi="GHEA Grapalat"/>
                <w:sz w:val="16"/>
                <w:szCs w:val="16"/>
              </w:rPr>
              <w:t xml:space="preserve"> </w:t>
            </w:r>
            <w:r w:rsidRPr="0062086F">
              <w:rPr>
                <w:rFonts w:ascii="GHEA Grapalat" w:hAnsi="GHEA Grapalat" w:cs="Calibri"/>
                <w:sz w:val="14"/>
                <w:szCs w:val="14"/>
              </w:rPr>
              <w:t>упаковка:</w:t>
            </w:r>
            <w:r w:rsidRPr="0062086F">
              <w:rPr>
                <w:rFonts w:ascii="GHEA Grapalat" w:hAnsi="GHEA Grapalat" w:cs="Calibri"/>
                <w:color w:val="000000"/>
                <w:sz w:val="14"/>
                <w:szCs w:val="14"/>
              </w:rPr>
              <w:t>, ГОСТ 3343-89 или аналогичный.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9C624B" w:rsidRPr="00AF358C"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1000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45</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lang w:val="hy-AM"/>
              </w:rPr>
            </w:pPr>
            <w:r>
              <w:rPr>
                <w:rFonts w:ascii="Calibri" w:hAnsi="Calibri" w:cs="Calibri"/>
                <w:color w:val="000000"/>
                <w:sz w:val="20"/>
                <w:szCs w:val="20"/>
              </w:rPr>
              <w:t>45000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34</w:t>
            </w:r>
          </w:p>
        </w:tc>
        <w:tc>
          <w:tcPr>
            <w:tcW w:w="1559" w:type="dxa"/>
            <w:vAlign w:val="bottom"/>
          </w:tcPr>
          <w:p w:rsidR="009C624B" w:rsidRPr="001858AB" w:rsidRDefault="009C624B" w:rsidP="009C624B">
            <w:pPr>
              <w:jc w:val="center"/>
              <w:rPr>
                <w:rFonts w:ascii="GHEA Grapalat" w:hAnsi="GHEA Grapalat" w:cs="Calibri"/>
                <w:sz w:val="18"/>
                <w:szCs w:val="18"/>
              </w:rPr>
            </w:pPr>
            <w:r w:rsidRPr="001858AB">
              <w:rPr>
                <w:rFonts w:ascii="Sylfaen" w:hAnsi="Sylfaen" w:cs="Sylfaen"/>
                <w:color w:val="000000"/>
                <w:sz w:val="18"/>
                <w:szCs w:val="18"/>
              </w:rPr>
              <w:t>Ваниль</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9C624B" w:rsidRPr="0062086F" w:rsidRDefault="009C624B" w:rsidP="009C624B">
            <w:pPr>
              <w:rPr>
                <w:rFonts w:ascii="GHEA Grapalat" w:hAnsi="GHEA Grapalat" w:cs="Calibri"/>
                <w:sz w:val="14"/>
                <w:szCs w:val="14"/>
              </w:rPr>
            </w:pPr>
            <w:r w:rsidRPr="0062086F">
              <w:rPr>
                <w:rFonts w:ascii="GHEA Grapalat" w:hAnsi="GHEA Grapalat" w:cs="Calibri"/>
                <w:sz w:val="14"/>
                <w:szCs w:val="14"/>
              </w:rPr>
              <w:t>Фасовка ванилина в заводской коробке по пятьдесят грамм. В соответствии с действующими нормами и стандартами РА. ГОСТ 2156-76 - Безопасность и маркировка: Статья 8 Закона РА № 2-III-4.9-01-2010 "О гигиенических нормах и безопасности пищевых продуктов".</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коробка</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100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6</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600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35</w:t>
            </w:r>
          </w:p>
        </w:tc>
        <w:tc>
          <w:tcPr>
            <w:tcW w:w="1559" w:type="dxa"/>
            <w:vAlign w:val="bottom"/>
          </w:tcPr>
          <w:p w:rsidR="009C624B" w:rsidRPr="001858AB" w:rsidRDefault="009C624B" w:rsidP="009C624B">
            <w:pPr>
              <w:jc w:val="center"/>
              <w:rPr>
                <w:rFonts w:ascii="GHEA Grapalat" w:hAnsi="GHEA Grapalat" w:cs="Calibri"/>
                <w:sz w:val="18"/>
                <w:szCs w:val="18"/>
              </w:rPr>
            </w:pPr>
            <w:r w:rsidRPr="001858AB">
              <w:rPr>
                <w:rFonts w:ascii="Sylfaen" w:hAnsi="Sylfaen" w:cs="Sylfaen"/>
                <w:color w:val="000000"/>
                <w:sz w:val="18"/>
                <w:szCs w:val="18"/>
              </w:rPr>
              <w:t>Овес</w:t>
            </w:r>
            <w:r w:rsidRPr="001858AB">
              <w:rPr>
                <w:rFonts w:ascii="Calibri" w:hAnsi="Calibri"/>
                <w:color w:val="000000"/>
                <w:sz w:val="18"/>
                <w:szCs w:val="18"/>
              </w:rPr>
              <w:t xml:space="preserve"> </w:t>
            </w:r>
            <w:r w:rsidRPr="001858AB">
              <w:rPr>
                <w:rFonts w:ascii="Sylfaen" w:hAnsi="Sylfaen" w:cs="Sylfaen"/>
                <w:color w:val="000000"/>
                <w:sz w:val="18"/>
                <w:szCs w:val="18"/>
              </w:rPr>
              <w:t>хлопья</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9C624B" w:rsidRPr="0062086F" w:rsidRDefault="009C624B" w:rsidP="009C624B">
            <w:pPr>
              <w:jc w:val="center"/>
              <w:rPr>
                <w:rFonts w:ascii="GHEA Grapalat" w:hAnsi="GHEA Grapalat" w:cs="Calibri"/>
                <w:sz w:val="14"/>
                <w:szCs w:val="14"/>
              </w:rPr>
            </w:pPr>
            <w:r w:rsidRPr="00753465">
              <w:rPr>
                <w:rFonts w:ascii="Sylfaen" w:hAnsi="Sylfaen"/>
                <w:sz w:val="16"/>
                <w:szCs w:val="16"/>
              </w:rPr>
              <w:t>Овсянка «Геркулес», расфасованная в картонные коробки. Безопасность и маркировка по данным Правительства РА 2007г. Статья 8 «Технического регламента требований к зерну, его производству, хранению, переработке и использованию» и «О безопасности пищевой продукции», утвержденных постановлением № 22 от 11 января.</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550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20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11000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lastRenderedPageBreak/>
              <w:t>36</w:t>
            </w:r>
          </w:p>
        </w:tc>
        <w:tc>
          <w:tcPr>
            <w:tcW w:w="1559" w:type="dxa"/>
            <w:vAlign w:val="bottom"/>
          </w:tcPr>
          <w:p w:rsidR="009C624B" w:rsidRPr="001858AB" w:rsidRDefault="009C624B" w:rsidP="009C624B">
            <w:pPr>
              <w:jc w:val="center"/>
              <w:rPr>
                <w:rFonts w:ascii="GHEA Grapalat" w:hAnsi="GHEA Grapalat" w:cs="Calibri"/>
                <w:sz w:val="18"/>
                <w:szCs w:val="18"/>
              </w:rPr>
            </w:pPr>
            <w:r w:rsidRPr="001858AB">
              <w:rPr>
                <w:rFonts w:ascii="Sylfaen" w:hAnsi="Sylfaen" w:cs="Sylfaen"/>
                <w:color w:val="000000"/>
                <w:sz w:val="18"/>
                <w:szCs w:val="18"/>
              </w:rPr>
              <w:t>Какао</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9C624B" w:rsidRPr="0062086F" w:rsidRDefault="009C624B" w:rsidP="009C624B">
            <w:pPr>
              <w:rPr>
                <w:rFonts w:ascii="GHEA Grapalat" w:hAnsi="GHEA Grapalat" w:cs="Calibri"/>
                <w:sz w:val="14"/>
                <w:szCs w:val="14"/>
              </w:rPr>
            </w:pPr>
            <w:r w:rsidRPr="0062086F">
              <w:rPr>
                <w:rFonts w:ascii="GHEA Grapalat" w:hAnsi="GHEA Grapalat" w:cs="Calibri"/>
                <w:sz w:val="14"/>
                <w:szCs w:val="14"/>
              </w:rPr>
              <w:t>Влажность: не более 6,0 %, pH: не более 7,1, дисперсность: не менее 90,0 %, упакованы в ящики и не взвешены, ГОСТ 108-76, Безопасность и маркировка: N 2-III-4.9-01-2010 по гигиенические нормы и &lt;&lt;Безопасность пищевых продуктов&gt;&gt; статьи 8 Закона РА.</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4500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1</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4500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37</w:t>
            </w:r>
          </w:p>
        </w:tc>
        <w:tc>
          <w:tcPr>
            <w:tcW w:w="1559" w:type="dxa"/>
            <w:vAlign w:val="bottom"/>
          </w:tcPr>
          <w:p w:rsidR="009C624B" w:rsidRPr="001858AB" w:rsidRDefault="009C624B" w:rsidP="009C624B">
            <w:pPr>
              <w:jc w:val="center"/>
              <w:rPr>
                <w:rFonts w:ascii="GHEA Grapalat" w:hAnsi="GHEA Grapalat" w:cs="Calibri"/>
                <w:sz w:val="18"/>
                <w:szCs w:val="18"/>
              </w:rPr>
            </w:pPr>
            <w:r w:rsidRPr="001858AB">
              <w:rPr>
                <w:rFonts w:ascii="Sylfaen" w:hAnsi="Sylfaen" w:cs="Sylfaen"/>
                <w:color w:val="000000"/>
                <w:sz w:val="18"/>
                <w:szCs w:val="18"/>
              </w:rPr>
              <w:t>Кукуруза</w:t>
            </w:r>
            <w:r w:rsidRPr="001858AB">
              <w:rPr>
                <w:rFonts w:ascii="Calibri" w:hAnsi="Calibri"/>
                <w:color w:val="000000"/>
                <w:sz w:val="18"/>
                <w:szCs w:val="18"/>
              </w:rPr>
              <w:t xml:space="preserve"> </w:t>
            </w:r>
            <w:r w:rsidRPr="001858AB">
              <w:rPr>
                <w:rFonts w:ascii="Sylfaen" w:hAnsi="Sylfaen" w:cs="Sylfaen"/>
                <w:color w:val="000000"/>
                <w:sz w:val="18"/>
                <w:szCs w:val="18"/>
              </w:rPr>
              <w:t>сухой</w:t>
            </w:r>
            <w:r w:rsidRPr="001858AB">
              <w:rPr>
                <w:rFonts w:ascii="Calibri" w:hAnsi="Calibri"/>
                <w:color w:val="000000"/>
                <w:sz w:val="18"/>
                <w:szCs w:val="18"/>
              </w:rPr>
              <w:t xml:space="preserve"> </w:t>
            </w:r>
            <w:r w:rsidRPr="001858AB">
              <w:rPr>
                <w:rFonts w:ascii="Sylfaen" w:hAnsi="Sylfaen" w:cs="Sylfaen"/>
                <w:color w:val="000000"/>
                <w:sz w:val="18"/>
                <w:szCs w:val="18"/>
              </w:rPr>
              <w:t>хлопья</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9C624B" w:rsidRPr="0062086F" w:rsidRDefault="009C624B" w:rsidP="009C624B">
            <w:pPr>
              <w:jc w:val="center"/>
              <w:rPr>
                <w:rFonts w:ascii="GHEA Grapalat" w:hAnsi="GHEA Grapalat" w:cs="Calibri"/>
                <w:sz w:val="14"/>
                <w:szCs w:val="14"/>
              </w:rPr>
            </w:pPr>
            <w:r w:rsidRPr="00E20B8B">
              <w:rPr>
                <w:rFonts w:ascii="Sylfaen" w:hAnsi="Sylfaen" w:cs="Sylfaen"/>
                <w:sz w:val="18"/>
                <w:szCs w:val="18"/>
              </w:rPr>
              <w:t>Влажность</w:t>
            </w:r>
            <w:r w:rsidRPr="00E20B8B">
              <w:rPr>
                <w:rFonts w:ascii="Sylfaen" w:hAnsi="Sylfaen" w:cs="Courier New"/>
                <w:sz w:val="18"/>
                <w:szCs w:val="18"/>
              </w:rPr>
              <w:t>``</w:t>
            </w:r>
            <w:r w:rsidRPr="00E20B8B">
              <w:rPr>
                <w:rFonts w:ascii="Sylfaen" w:hAnsi="Sylfaen" w:cs="Calibri"/>
                <w:sz w:val="18"/>
                <w:szCs w:val="18"/>
              </w:rPr>
              <w:t>Безопасность и маркировка по данным Правительства РА 2007г. Статья 8 «Технического регламента требований к зерну, его производству, хранению, переработке и использованию» и «О безопасности пищевой продукции», утвержденных постановлением № 22 от 11 января.</w:t>
            </w:r>
          </w:p>
        </w:tc>
        <w:tc>
          <w:tcPr>
            <w:tcW w:w="1161" w:type="dxa"/>
            <w:vAlign w:val="center"/>
          </w:tcPr>
          <w:p w:rsidR="009C624B" w:rsidRPr="00362D9A" w:rsidRDefault="009C624B" w:rsidP="009C624B">
            <w:pPr>
              <w:jc w:val="center"/>
              <w:rPr>
                <w:rFonts w:ascii="GHEA Grapalat" w:hAnsi="GHEA Grapalat" w:cs="Arial"/>
                <w:sz w:val="14"/>
                <w:szCs w:val="14"/>
              </w:rPr>
            </w:pP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1500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25</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37500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38</w:t>
            </w:r>
          </w:p>
        </w:tc>
        <w:tc>
          <w:tcPr>
            <w:tcW w:w="1559" w:type="dxa"/>
            <w:vAlign w:val="bottom"/>
          </w:tcPr>
          <w:p w:rsidR="009C624B" w:rsidRPr="001858AB" w:rsidRDefault="009C624B" w:rsidP="009C624B">
            <w:pPr>
              <w:jc w:val="center"/>
              <w:rPr>
                <w:rFonts w:ascii="GHEA Grapalat" w:hAnsi="GHEA Grapalat" w:cs="Calibri"/>
                <w:sz w:val="18"/>
                <w:szCs w:val="18"/>
              </w:rPr>
            </w:pPr>
            <w:r w:rsidRPr="001858AB">
              <w:rPr>
                <w:rFonts w:ascii="Sylfaen" w:hAnsi="Sylfaen" w:cs="Sylfaen"/>
                <w:color w:val="000000"/>
                <w:sz w:val="18"/>
                <w:szCs w:val="18"/>
              </w:rPr>
              <w:t>Зеленый</w:t>
            </w:r>
            <w:r w:rsidRPr="001858AB">
              <w:rPr>
                <w:rFonts w:ascii="Calibri" w:hAnsi="Calibri"/>
                <w:color w:val="000000"/>
                <w:sz w:val="18"/>
                <w:szCs w:val="18"/>
              </w:rPr>
              <w:t xml:space="preserve"> </w:t>
            </w:r>
            <w:r w:rsidRPr="001858AB">
              <w:rPr>
                <w:rFonts w:ascii="Sylfaen" w:hAnsi="Sylfaen" w:cs="Sylfaen"/>
                <w:color w:val="000000"/>
                <w:sz w:val="18"/>
                <w:szCs w:val="18"/>
              </w:rPr>
              <w:t>горох</w:t>
            </w:r>
            <w:r w:rsidRPr="001858AB">
              <w:rPr>
                <w:rFonts w:ascii="Calibri" w:hAnsi="Calibri"/>
                <w:color w:val="000000"/>
                <w:sz w:val="18"/>
                <w:szCs w:val="18"/>
              </w:rPr>
              <w:t xml:space="preserve"> </w:t>
            </w:r>
            <w:r w:rsidRPr="001858AB">
              <w:rPr>
                <w:rFonts w:ascii="Sylfaen" w:hAnsi="Sylfaen" w:cs="Sylfaen"/>
                <w:color w:val="000000"/>
                <w:sz w:val="18"/>
                <w:szCs w:val="18"/>
              </w:rPr>
              <w:t>консервированный</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9C624B" w:rsidRPr="007F21D5" w:rsidRDefault="009C624B" w:rsidP="009C624B">
            <w:pPr>
              <w:rPr>
                <w:rFonts w:ascii="Sylfaen" w:hAnsi="Sylfaen"/>
                <w:sz w:val="16"/>
                <w:szCs w:val="16"/>
              </w:rPr>
            </w:pPr>
            <w:r w:rsidRPr="00AE6B9A">
              <w:rPr>
                <w:rFonts w:ascii="Arial LatArm" w:hAnsi="Arial LatArm" w:cs="Sylfaen"/>
                <w:sz w:val="16"/>
                <w:szCs w:val="16"/>
              </w:rPr>
              <w:t>ä³Ñ³ÍáÛ³óí³Í Ñ³ïÇÏ³íáñ ù³Õóñ:</w:t>
            </w:r>
            <w:r w:rsidRPr="00AE6B9A">
              <w:rPr>
                <w:rFonts w:ascii="Sylfaen" w:hAnsi="Sylfaen" w:cs="Sylfaen"/>
                <w:sz w:val="16"/>
                <w:szCs w:val="16"/>
              </w:rPr>
              <w:t>горох, прошедший соответствующую обработку, в металлической стеклянной таре,</w:t>
            </w:r>
            <w:r w:rsidRPr="00AE6B9A">
              <w:rPr>
                <w:rFonts w:ascii="Sylfaen" w:hAnsi="Sylfaen"/>
                <w:sz w:val="16"/>
                <w:szCs w:val="16"/>
              </w:rPr>
              <w:t>720 г</w:t>
            </w:r>
            <w:r w:rsidRPr="00AE6B9A">
              <w:rPr>
                <w:rFonts w:ascii="Sylfaen" w:hAnsi="Sylfaen" w:cs="Sylfaen"/>
                <w:sz w:val="16"/>
                <w:szCs w:val="16"/>
              </w:rPr>
              <w:t>Состав: горошек, соль, вода, остаточный срок годности не менее 70%. Безопасность соответствует гигиеническим нормам 2-III-4.9-01-2010, а маркировка - согласно статье 8 Закона Республики Армения "О безопасности пищевых продуктов".</w:t>
            </w:r>
          </w:p>
          <w:p w:rsidR="009C624B" w:rsidRPr="0062086F" w:rsidRDefault="009C624B" w:rsidP="009C624B">
            <w:pPr>
              <w:jc w:val="center"/>
              <w:rPr>
                <w:rFonts w:ascii="GHEA Grapalat" w:hAnsi="GHEA Grapalat" w:cs="Calibri"/>
                <w:sz w:val="14"/>
                <w:szCs w:val="14"/>
              </w:rPr>
            </w:pP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750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25</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18750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39</w:t>
            </w:r>
          </w:p>
        </w:tc>
        <w:tc>
          <w:tcPr>
            <w:tcW w:w="1559" w:type="dxa"/>
            <w:vAlign w:val="bottom"/>
          </w:tcPr>
          <w:p w:rsidR="009C624B" w:rsidRPr="001858AB" w:rsidRDefault="009C624B" w:rsidP="009C624B">
            <w:pPr>
              <w:jc w:val="center"/>
              <w:rPr>
                <w:rFonts w:ascii="GHEA Grapalat" w:hAnsi="GHEA Grapalat" w:cs="Calibri"/>
                <w:sz w:val="18"/>
                <w:szCs w:val="18"/>
              </w:rPr>
            </w:pPr>
            <w:r w:rsidRPr="001858AB">
              <w:rPr>
                <w:rFonts w:ascii="Sylfaen" w:hAnsi="Sylfaen" w:cs="Sylfaen"/>
                <w:color w:val="000000"/>
                <w:sz w:val="18"/>
                <w:szCs w:val="18"/>
              </w:rPr>
              <w:t>Кукуруза</w:t>
            </w:r>
            <w:r w:rsidRPr="001858AB">
              <w:rPr>
                <w:rFonts w:ascii="Calibri" w:hAnsi="Calibri"/>
                <w:color w:val="000000"/>
                <w:sz w:val="18"/>
                <w:szCs w:val="18"/>
              </w:rPr>
              <w:t xml:space="preserve"> </w:t>
            </w:r>
            <w:r w:rsidRPr="001858AB">
              <w:rPr>
                <w:rFonts w:ascii="Sylfaen" w:hAnsi="Sylfaen" w:cs="Sylfaen"/>
                <w:color w:val="000000"/>
                <w:sz w:val="18"/>
                <w:szCs w:val="18"/>
              </w:rPr>
              <w:t>консервированный</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9C624B" w:rsidRPr="00AE6B9A" w:rsidRDefault="009C624B" w:rsidP="009C624B">
            <w:pPr>
              <w:rPr>
                <w:rFonts w:ascii="Arial LatArm" w:hAnsi="Arial LatArm"/>
                <w:sz w:val="16"/>
                <w:szCs w:val="16"/>
              </w:rPr>
            </w:pPr>
            <w:r w:rsidRPr="00AE6B9A">
              <w:rPr>
                <w:rFonts w:ascii="Arial LatArm" w:hAnsi="Arial LatArm" w:cs="Sylfaen"/>
                <w:sz w:val="16"/>
                <w:szCs w:val="16"/>
              </w:rPr>
              <w:t>ä³</w:t>
            </w:r>
            <w:r w:rsidRPr="00AE6B9A">
              <w:rPr>
                <w:rFonts w:ascii="Calibri" w:hAnsi="Calibri" w:cs="Calibri"/>
                <w:sz w:val="16"/>
                <w:szCs w:val="16"/>
              </w:rPr>
              <w:t>С</w:t>
            </w:r>
            <w:r w:rsidRPr="00AE6B9A">
              <w:rPr>
                <w:rFonts w:ascii="Arial LatArm" w:hAnsi="Arial LatArm" w:cs="Arial LatArm"/>
                <w:sz w:val="16"/>
                <w:szCs w:val="16"/>
              </w:rPr>
              <w:t>³</w:t>
            </w:r>
            <w:r w:rsidRPr="00AE6B9A">
              <w:rPr>
                <w:rFonts w:ascii="Calibri" w:hAnsi="Calibri" w:cs="Calibri"/>
                <w:sz w:val="16"/>
                <w:szCs w:val="16"/>
              </w:rPr>
              <w:t>Н</w:t>
            </w:r>
            <w:r w:rsidRPr="00AE6B9A">
              <w:rPr>
                <w:rFonts w:ascii="Arial LatArm" w:hAnsi="Arial LatArm" w:cs="Arial LatArm"/>
                <w:sz w:val="16"/>
                <w:szCs w:val="16"/>
              </w:rPr>
              <w:t>áÛ³óí³Í</w:t>
            </w:r>
            <w:r w:rsidRPr="00AE6B9A">
              <w:rPr>
                <w:rFonts w:ascii="Arial LatArm" w:hAnsi="Arial LatArm" w:cs="Sylfaen"/>
                <w:sz w:val="16"/>
                <w:szCs w:val="16"/>
              </w:rPr>
              <w:t xml:space="preserve"> </w:t>
            </w:r>
            <w:r w:rsidRPr="00AE6B9A">
              <w:rPr>
                <w:rFonts w:ascii="Calibri" w:hAnsi="Calibri" w:cs="Calibri"/>
                <w:sz w:val="16"/>
                <w:szCs w:val="16"/>
              </w:rPr>
              <w:t>С</w:t>
            </w:r>
            <w:r w:rsidRPr="00AE6B9A">
              <w:rPr>
                <w:rFonts w:ascii="Arial LatArm" w:hAnsi="Arial LatArm" w:cs="Arial LatArm"/>
                <w:sz w:val="16"/>
                <w:szCs w:val="16"/>
              </w:rPr>
              <w:t>³ïÇÏ³íáñ</w:t>
            </w:r>
            <w:r w:rsidRPr="00AE6B9A">
              <w:rPr>
                <w:rFonts w:ascii="Arial LatArm" w:hAnsi="Arial LatArm" w:cs="Sylfaen"/>
                <w:sz w:val="16"/>
                <w:szCs w:val="16"/>
              </w:rPr>
              <w:t xml:space="preserve"> </w:t>
            </w:r>
            <w:r w:rsidRPr="00AE6B9A">
              <w:rPr>
                <w:rFonts w:ascii="Arial LatArm" w:hAnsi="Arial LatArm" w:cs="Arial LatArm"/>
                <w:sz w:val="16"/>
                <w:szCs w:val="16"/>
              </w:rPr>
              <w:t>ù³Õóñ</w:t>
            </w:r>
            <w:r w:rsidRPr="00AE6B9A">
              <w:rPr>
                <w:rFonts w:ascii="Arial LatArm" w:hAnsi="Arial LatArm" w:cs="Sylfaen"/>
                <w:sz w:val="16"/>
                <w:szCs w:val="16"/>
              </w:rPr>
              <w:t xml:space="preserve"> "</w:t>
            </w:r>
            <w:r w:rsidRPr="00AE6B9A">
              <w:rPr>
                <w:rFonts w:ascii="Arial LatArm" w:hAnsi="Arial LatArm" w:cs="Arial LatArm"/>
                <w:sz w:val="16"/>
                <w:szCs w:val="16"/>
              </w:rPr>
              <w:t>·Çåï³óáñ</w:t>
            </w:r>
            <w:r w:rsidRPr="00AE6B9A">
              <w:rPr>
                <w:rFonts w:ascii="Arial LatArm" w:hAnsi="Arial LatArm" w:cs="Sylfaen"/>
                <w:sz w:val="16"/>
                <w:szCs w:val="16"/>
              </w:rPr>
              <w:t>"</w:t>
            </w:r>
            <w:r w:rsidRPr="00AE6B9A">
              <w:rPr>
                <w:rFonts w:ascii="Arial LatArm" w:hAnsi="Arial LatArm" w:cs="Arial LatArm"/>
                <w:sz w:val="16"/>
                <w:szCs w:val="16"/>
              </w:rPr>
              <w:t>Ý</w:t>
            </w:r>
            <w:r w:rsidRPr="00AE6B9A">
              <w:rPr>
                <w:rFonts w:ascii="Arial LatArm" w:hAnsi="Arial LatArm" w:cs="Sylfaen"/>
                <w:sz w:val="16"/>
                <w:szCs w:val="16"/>
              </w:rPr>
              <w:t>`</w:t>
            </w:r>
            <w:r w:rsidRPr="00AE6B9A">
              <w:rPr>
                <w:rFonts w:ascii="Sylfaen" w:hAnsi="Sylfaen" w:cs="Sylfaen"/>
                <w:sz w:val="16"/>
                <w:szCs w:val="16"/>
              </w:rPr>
              <w:t>прошедший соответствующую обработку</w:t>
            </w:r>
            <w:r w:rsidRPr="00AE6B9A">
              <w:rPr>
                <w:rFonts w:ascii="Arial LatArm" w:hAnsi="Arial LatArm"/>
                <w:sz w:val="16"/>
                <w:szCs w:val="16"/>
              </w:rPr>
              <w:t>,</w:t>
            </w:r>
            <w:r w:rsidRPr="00AE6B9A">
              <w:rPr>
                <w:rFonts w:ascii="Sylfaen" w:hAnsi="Sylfaen" w:cs="Sylfaen"/>
                <w:sz w:val="16"/>
                <w:szCs w:val="16"/>
              </w:rPr>
              <w:t>в металлической или стеклянной таре 850</w:t>
            </w:r>
            <w:r w:rsidRPr="00AE6B9A">
              <w:rPr>
                <w:rFonts w:ascii="Arial LatArm" w:hAnsi="Arial LatArm"/>
                <w:sz w:val="16"/>
                <w:szCs w:val="16"/>
              </w:rPr>
              <w:t>,</w:t>
            </w:r>
            <w:r w:rsidRPr="00AE6B9A">
              <w:rPr>
                <w:rFonts w:ascii="Sylfaen" w:hAnsi="Sylfaen" w:cs="Sylfaen"/>
                <w:sz w:val="16"/>
                <w:szCs w:val="16"/>
              </w:rPr>
              <w:t>состав</w:t>
            </w:r>
            <w:r w:rsidRPr="00AE6B9A">
              <w:rPr>
                <w:rFonts w:ascii="Arial LatArm" w:hAnsi="Arial LatArm"/>
                <w:sz w:val="16"/>
                <w:szCs w:val="16"/>
              </w:rPr>
              <w:t>``</w:t>
            </w:r>
            <w:r w:rsidRPr="00AE6B9A">
              <w:rPr>
                <w:rFonts w:ascii="Sylfaen" w:hAnsi="Sylfaen" w:cs="Sylfaen"/>
                <w:sz w:val="16"/>
                <w:szCs w:val="16"/>
              </w:rPr>
              <w:t>кукуруза</w:t>
            </w:r>
            <w:r w:rsidRPr="00AE6B9A">
              <w:rPr>
                <w:rFonts w:ascii="Arial LatArm" w:hAnsi="Arial LatArm"/>
                <w:sz w:val="16"/>
                <w:szCs w:val="16"/>
              </w:rPr>
              <w:t>,</w:t>
            </w:r>
            <w:r w:rsidRPr="00AE6B9A">
              <w:rPr>
                <w:rFonts w:ascii="Sylfaen" w:hAnsi="Sylfaen" w:cs="Sylfaen"/>
                <w:sz w:val="16"/>
                <w:szCs w:val="16"/>
              </w:rPr>
              <w:t>соль</w:t>
            </w:r>
            <w:r w:rsidRPr="00AE6B9A">
              <w:rPr>
                <w:rFonts w:ascii="Arial LatArm" w:hAnsi="Arial LatArm"/>
                <w:sz w:val="16"/>
                <w:szCs w:val="16"/>
              </w:rPr>
              <w:t>,</w:t>
            </w:r>
            <w:r w:rsidRPr="00AE6B9A">
              <w:rPr>
                <w:rFonts w:ascii="Sylfaen" w:hAnsi="Sylfaen" w:cs="Sylfaen"/>
                <w:sz w:val="16"/>
                <w:szCs w:val="16"/>
              </w:rPr>
              <w:t>вода</w:t>
            </w:r>
            <w:r w:rsidRPr="00AE6B9A">
              <w:rPr>
                <w:rFonts w:ascii="Arial LatArm" w:hAnsi="Arial LatArm"/>
                <w:sz w:val="16"/>
                <w:szCs w:val="16"/>
              </w:rPr>
              <w:t>,</w:t>
            </w:r>
            <w:r w:rsidRPr="00AE6B9A">
              <w:rPr>
                <w:rFonts w:ascii="Sylfaen" w:hAnsi="Sylfaen" w:cs="Sylfaen"/>
                <w:sz w:val="16"/>
                <w:szCs w:val="16"/>
              </w:rPr>
              <w:t>оставшийся срок годности не менее</w:t>
            </w:r>
            <w:r>
              <w:rPr>
                <w:rFonts w:ascii="Arial LatArm" w:hAnsi="Arial LatArm"/>
                <w:sz w:val="16"/>
                <w:szCs w:val="16"/>
              </w:rPr>
              <w:t>70%.</w:t>
            </w:r>
            <w:r w:rsidRPr="00AE6B9A">
              <w:rPr>
                <w:rFonts w:ascii="Sylfaen" w:hAnsi="Sylfaen" w:cs="Sylfaen"/>
                <w:sz w:val="16"/>
                <w:szCs w:val="16"/>
              </w:rPr>
              <w:t>Безопасность</w:t>
            </w:r>
            <w:r w:rsidRPr="00AE6B9A">
              <w:rPr>
                <w:rFonts w:ascii="Arial LatArm" w:hAnsi="Arial LatArm"/>
                <w:sz w:val="16"/>
                <w:szCs w:val="16"/>
              </w:rPr>
              <w:t>``</w:t>
            </w:r>
            <w:r w:rsidRPr="00AE6B9A">
              <w:rPr>
                <w:rFonts w:ascii="Sylfaen" w:hAnsi="Sylfaen" w:cs="Sylfaen"/>
                <w:sz w:val="16"/>
                <w:szCs w:val="16"/>
              </w:rPr>
              <w:t>в соответствии с</w:t>
            </w:r>
            <w:r w:rsidRPr="00AE6B9A">
              <w:rPr>
                <w:rFonts w:ascii="Arial LatArm" w:hAnsi="Arial LatArm"/>
                <w:sz w:val="16"/>
                <w:szCs w:val="16"/>
              </w:rPr>
              <w:t>2-III-4.9-01-2010</w:t>
            </w:r>
            <w:r w:rsidRPr="00AE6B9A">
              <w:rPr>
                <w:rFonts w:ascii="Sylfaen" w:hAnsi="Sylfaen" w:cs="Sylfaen"/>
                <w:sz w:val="16"/>
                <w:szCs w:val="16"/>
              </w:rPr>
              <w:t>гигиенических норм</w:t>
            </w:r>
            <w:r w:rsidRPr="00AE6B9A">
              <w:rPr>
                <w:rFonts w:ascii="Arial LatArm" w:hAnsi="Arial LatArm"/>
                <w:sz w:val="16"/>
                <w:szCs w:val="16"/>
              </w:rPr>
              <w:t>,</w:t>
            </w:r>
            <w:r w:rsidRPr="00AE6B9A">
              <w:rPr>
                <w:rFonts w:ascii="Sylfaen" w:hAnsi="Sylfaen" w:cs="Sylfaen"/>
                <w:sz w:val="16"/>
                <w:szCs w:val="16"/>
              </w:rPr>
              <w:t>и</w:t>
            </w:r>
            <w:r w:rsidRPr="00AE6B9A">
              <w:rPr>
                <w:rFonts w:ascii="Arial LatArm" w:hAnsi="Arial LatArm" w:cs="Arial"/>
                <w:sz w:val="16"/>
                <w:szCs w:val="16"/>
              </w:rPr>
              <w:t xml:space="preserve"> </w:t>
            </w:r>
            <w:r w:rsidRPr="00AE6B9A">
              <w:rPr>
                <w:rFonts w:ascii="Sylfaen" w:hAnsi="Sylfaen" w:cs="Sylfaen"/>
                <w:sz w:val="16"/>
                <w:szCs w:val="16"/>
              </w:rPr>
              <w:t>маркировка</w:t>
            </w:r>
            <w:r w:rsidRPr="00AE6B9A">
              <w:rPr>
                <w:rFonts w:ascii="Arial LatArm" w:hAnsi="Arial LatArm"/>
                <w:sz w:val="16"/>
                <w:szCs w:val="16"/>
              </w:rPr>
              <w:t>``</w:t>
            </w:r>
            <w:r w:rsidRPr="00AE6B9A">
              <w:rPr>
                <w:rFonts w:ascii="Sylfaen" w:hAnsi="Sylfaen" w:cs="Sylfaen"/>
                <w:sz w:val="16"/>
                <w:szCs w:val="16"/>
              </w:rPr>
              <w:t>О безопасности пищевых продуктов</w:t>
            </w:r>
            <w:r w:rsidRPr="00AE6B9A">
              <w:rPr>
                <w:rFonts w:ascii="Arial LatArm" w:hAnsi="Arial LatArm"/>
                <w:sz w:val="16"/>
                <w:szCs w:val="16"/>
              </w:rPr>
              <w:t xml:space="preserve"> </w:t>
            </w:r>
            <w:r w:rsidRPr="00AE6B9A">
              <w:rPr>
                <w:rFonts w:ascii="Sylfaen" w:hAnsi="Sylfaen" w:cs="Sylfaen"/>
                <w:sz w:val="16"/>
                <w:szCs w:val="16"/>
              </w:rPr>
              <w:t>Закон РА</w:t>
            </w:r>
            <w:r w:rsidRPr="00AE6B9A">
              <w:rPr>
                <w:rFonts w:ascii="Arial LatArm" w:hAnsi="Arial LatArm"/>
                <w:sz w:val="16"/>
                <w:szCs w:val="16"/>
              </w:rPr>
              <w:t>8-</w:t>
            </w:r>
            <w:r w:rsidRPr="00AE6B9A">
              <w:rPr>
                <w:rFonts w:ascii="Sylfaen" w:hAnsi="Sylfaen" w:cs="Sylfaen"/>
                <w:sz w:val="16"/>
                <w:szCs w:val="16"/>
              </w:rPr>
              <w:t>й статьи</w:t>
            </w:r>
            <w:r w:rsidRPr="00AE6B9A">
              <w:rPr>
                <w:rFonts w:ascii="Arial LatArm" w:hAnsi="Arial LatArm"/>
                <w:sz w:val="16"/>
                <w:szCs w:val="16"/>
              </w:rPr>
              <w:t>:</w:t>
            </w:r>
          </w:p>
          <w:p w:rsidR="009C624B" w:rsidRPr="0062086F" w:rsidRDefault="009C624B" w:rsidP="009C624B">
            <w:pPr>
              <w:rPr>
                <w:rFonts w:ascii="GHEA Grapalat" w:hAnsi="GHEA Grapalat" w:cs="Calibri"/>
                <w:sz w:val="14"/>
                <w:szCs w:val="14"/>
              </w:rPr>
            </w:pP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500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45</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22500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40</w:t>
            </w:r>
          </w:p>
        </w:tc>
        <w:tc>
          <w:tcPr>
            <w:tcW w:w="1559" w:type="dxa"/>
            <w:vAlign w:val="bottom"/>
          </w:tcPr>
          <w:p w:rsidR="009C624B" w:rsidRPr="001858AB" w:rsidRDefault="009C624B" w:rsidP="009C624B">
            <w:pPr>
              <w:jc w:val="center"/>
              <w:rPr>
                <w:rFonts w:ascii="GHEA Grapalat" w:hAnsi="GHEA Grapalat" w:cs="Calibri"/>
                <w:sz w:val="18"/>
                <w:szCs w:val="18"/>
              </w:rPr>
            </w:pPr>
            <w:r w:rsidRPr="001858AB">
              <w:rPr>
                <w:rFonts w:ascii="Sylfaen" w:hAnsi="Sylfaen" w:cs="Sylfaen"/>
                <w:color w:val="000000"/>
                <w:sz w:val="18"/>
                <w:szCs w:val="18"/>
              </w:rPr>
              <w:t>Черный</w:t>
            </w:r>
            <w:r w:rsidRPr="001858AB">
              <w:rPr>
                <w:rFonts w:ascii="Calibri" w:hAnsi="Calibri"/>
                <w:color w:val="000000"/>
                <w:sz w:val="18"/>
                <w:szCs w:val="18"/>
              </w:rPr>
              <w:t xml:space="preserve"> </w:t>
            </w:r>
            <w:r w:rsidRPr="001858AB">
              <w:rPr>
                <w:rFonts w:ascii="Sylfaen" w:hAnsi="Sylfaen" w:cs="Sylfaen"/>
                <w:color w:val="000000"/>
                <w:sz w:val="18"/>
                <w:szCs w:val="18"/>
              </w:rPr>
              <w:t>и:</w:t>
            </w:r>
            <w:r w:rsidRPr="001858AB">
              <w:rPr>
                <w:rFonts w:ascii="Calibri" w:hAnsi="Calibri"/>
                <w:color w:val="000000"/>
                <w:sz w:val="18"/>
                <w:szCs w:val="18"/>
              </w:rPr>
              <w:t xml:space="preserve"> </w:t>
            </w:r>
            <w:r w:rsidRPr="001858AB">
              <w:rPr>
                <w:rFonts w:ascii="Sylfaen" w:hAnsi="Sylfaen" w:cs="Sylfaen"/>
                <w:color w:val="000000"/>
                <w:sz w:val="18"/>
                <w:szCs w:val="18"/>
              </w:rPr>
              <w:t>красный</w:t>
            </w:r>
            <w:r w:rsidRPr="001858AB">
              <w:rPr>
                <w:rFonts w:ascii="Calibri" w:hAnsi="Calibri"/>
                <w:color w:val="000000"/>
                <w:sz w:val="18"/>
                <w:szCs w:val="18"/>
              </w:rPr>
              <w:t xml:space="preserve"> </w:t>
            </w:r>
            <w:r w:rsidRPr="001858AB">
              <w:rPr>
                <w:rFonts w:ascii="Sylfaen" w:hAnsi="Sylfaen" w:cs="Sylfaen"/>
                <w:color w:val="000000"/>
                <w:sz w:val="18"/>
                <w:szCs w:val="18"/>
              </w:rPr>
              <w:t>перец</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9C624B" w:rsidRPr="0062086F" w:rsidRDefault="009C624B" w:rsidP="009C624B">
            <w:pPr>
              <w:rPr>
                <w:rFonts w:ascii="GHEA Grapalat" w:hAnsi="GHEA Grapalat" w:cs="Calibri"/>
                <w:sz w:val="14"/>
                <w:szCs w:val="14"/>
              </w:rPr>
            </w:pPr>
            <w:r w:rsidRPr="0062086F">
              <w:rPr>
                <w:rFonts w:ascii="GHEA Grapalat" w:hAnsi="GHEA Grapalat" w:cs="Calibri"/>
                <w:sz w:val="14"/>
                <w:szCs w:val="14"/>
              </w:rPr>
              <w:t>Сушеный перец в порошке, сладкий, необычный или обычный. Безопасность, упаковка и маркировка согласно постановлению правительства РА от 2006 года. «Технический регламент свежих фруктов и овощей» и Закон РА «О безопасности пищевых продуктов», утвержденные Постановлением № 1913 от 21 декабря.</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3000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5</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15000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41</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Лавровый лист</w:t>
            </w:r>
            <w:r w:rsidRPr="001858AB">
              <w:rPr>
                <w:rFonts w:ascii="Calibri" w:hAnsi="Calibri"/>
                <w:color w:val="000000"/>
                <w:sz w:val="20"/>
                <w:szCs w:val="20"/>
              </w:rPr>
              <w:t xml:space="preserve"> </w:t>
            </w:r>
            <w:r w:rsidRPr="001858AB">
              <w:rPr>
                <w:rFonts w:ascii="Sylfaen" w:hAnsi="Sylfaen" w:cs="Sylfaen"/>
                <w:color w:val="000000"/>
                <w:sz w:val="20"/>
                <w:szCs w:val="20"/>
              </w:rPr>
              <w:t>сушеный</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9C624B" w:rsidRPr="0062086F" w:rsidRDefault="009C624B" w:rsidP="009C624B">
            <w:pPr>
              <w:rPr>
                <w:rFonts w:ascii="GHEA Grapalat" w:hAnsi="GHEA Grapalat" w:cs="Calibri"/>
                <w:sz w:val="14"/>
                <w:szCs w:val="14"/>
              </w:rPr>
            </w:pPr>
            <w:r w:rsidRPr="0062086F">
              <w:rPr>
                <w:rFonts w:ascii="GHEA Grapalat" w:hAnsi="GHEA Grapalat" w:cs="Calibri"/>
                <w:sz w:val="14"/>
                <w:szCs w:val="14"/>
              </w:rPr>
              <w:t>Лист лавровый сушеный, массовая доля влаги в листе - не более 12%, в коробке 25 грамм ГОСТ 17594-81. Безопасность согласно гигиеническим нормам N 2-III-4.9-01-2010, «Статья 8 Закона РА «О безопасности пищевых продуктов».</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коробка</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120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3</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360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42</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Изюм</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9C624B" w:rsidRPr="0062086F" w:rsidRDefault="009C624B" w:rsidP="009C624B">
            <w:pPr>
              <w:rPr>
                <w:rFonts w:ascii="GHEA Grapalat" w:hAnsi="GHEA Grapalat" w:cs="Calibri"/>
                <w:sz w:val="14"/>
                <w:szCs w:val="14"/>
              </w:rPr>
            </w:pPr>
            <w:r w:rsidRPr="0062086F">
              <w:rPr>
                <w:rFonts w:ascii="GHEA Grapalat" w:hAnsi="GHEA Grapalat" w:cs="Calibri"/>
                <w:sz w:val="14"/>
                <w:szCs w:val="14"/>
              </w:rPr>
              <w:t>Из винограда заводского выращивания, бессемянный, хранящийся при температуре от 5°С до 25°С, при влажности не более 70 %. ГОСТ 6882-88. В соответствии с действующими нормами и стандартами РА.</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1450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8</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11600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43</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Капуста</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 xml:space="preserve">РА или </w:t>
            </w:r>
            <w:r w:rsidRPr="00753465">
              <w:rPr>
                <w:rFonts w:ascii="Sylfaen" w:hAnsi="Sylfaen"/>
                <w:sz w:val="16"/>
                <w:szCs w:val="16"/>
              </w:rPr>
              <w:lastRenderedPageBreak/>
              <w:t>эквивалент</w:t>
            </w:r>
          </w:p>
        </w:tc>
        <w:tc>
          <w:tcPr>
            <w:tcW w:w="5387" w:type="dxa"/>
            <w:vAlign w:val="bottom"/>
          </w:tcPr>
          <w:p w:rsidR="009C624B" w:rsidRPr="0062086F" w:rsidRDefault="009C624B" w:rsidP="009C624B">
            <w:pPr>
              <w:rPr>
                <w:rFonts w:ascii="GHEA Grapalat" w:hAnsi="GHEA Grapalat" w:cs="Calibri"/>
                <w:sz w:val="14"/>
                <w:szCs w:val="14"/>
              </w:rPr>
            </w:pPr>
            <w:r w:rsidRPr="0062086F">
              <w:rPr>
                <w:rFonts w:ascii="GHEA Grapalat" w:hAnsi="GHEA Grapalat" w:cs="Calibri"/>
                <w:sz w:val="14"/>
                <w:szCs w:val="14"/>
              </w:rPr>
              <w:lastRenderedPageBreak/>
              <w:t xml:space="preserve">Капуста свежая, кочанная, ранняя, средняя, </w:t>
            </w:r>
            <w:r w:rsidRPr="0062086F">
              <w:rPr>
                <w:sz w:val="14"/>
                <w:szCs w:val="14"/>
              </w:rPr>
              <w:t>​​</w:t>
            </w:r>
            <w:r w:rsidRPr="0062086F">
              <w:rPr>
                <w:rFonts w:ascii="Sylfaen" w:hAnsi="Sylfaen" w:cs="Sylfaen"/>
                <w:sz w:val="14"/>
                <w:szCs w:val="14"/>
              </w:rPr>
              <w:t>поздняя</w:t>
            </w:r>
            <w:r w:rsidRPr="0062086F">
              <w:rPr>
                <w:rFonts w:ascii="GHEA Grapalat" w:hAnsi="GHEA Grapalat" w:cs="Calibri"/>
                <w:sz w:val="14"/>
                <w:szCs w:val="14"/>
              </w:rPr>
              <w:t xml:space="preserve">, </w:t>
            </w:r>
            <w:r w:rsidRPr="0062086F">
              <w:rPr>
                <w:sz w:val="14"/>
                <w:szCs w:val="14"/>
              </w:rPr>
              <w:t>​​</w:t>
            </w:r>
            <w:r w:rsidRPr="0062086F">
              <w:rPr>
                <w:rFonts w:ascii="Sylfaen" w:hAnsi="Sylfaen" w:cs="Sylfaen"/>
                <w:sz w:val="14"/>
                <w:szCs w:val="14"/>
              </w:rPr>
              <w:t>отборных</w:t>
            </w:r>
            <w:r w:rsidRPr="0062086F">
              <w:rPr>
                <w:rFonts w:ascii="GHEA Grapalat" w:hAnsi="GHEA Grapalat" w:cs="Calibri"/>
                <w:sz w:val="14"/>
                <w:szCs w:val="14"/>
              </w:rPr>
              <w:t xml:space="preserve"> </w:t>
            </w:r>
            <w:r w:rsidRPr="0062086F">
              <w:rPr>
                <w:rFonts w:ascii="Sylfaen" w:hAnsi="Sylfaen" w:cs="Sylfaen"/>
                <w:sz w:val="14"/>
                <w:szCs w:val="14"/>
              </w:rPr>
              <w:t>сортов</w:t>
            </w:r>
            <w:r w:rsidRPr="0062086F">
              <w:rPr>
                <w:rFonts w:ascii="GHEA Grapalat" w:hAnsi="GHEA Grapalat" w:cs="Calibri"/>
                <w:sz w:val="14"/>
                <w:szCs w:val="14"/>
              </w:rPr>
              <w:t xml:space="preserve">, </w:t>
            </w:r>
            <w:r w:rsidRPr="0062086F">
              <w:rPr>
                <w:rFonts w:ascii="Sylfaen" w:hAnsi="Sylfaen" w:cs="Sylfaen"/>
                <w:sz w:val="14"/>
                <w:szCs w:val="14"/>
              </w:rPr>
              <w:t>ГОСТ</w:t>
            </w:r>
            <w:r w:rsidRPr="0062086F">
              <w:rPr>
                <w:rFonts w:ascii="GHEA Grapalat" w:hAnsi="GHEA Grapalat" w:cs="Calibri"/>
                <w:sz w:val="14"/>
                <w:szCs w:val="14"/>
              </w:rPr>
              <w:t xml:space="preserve"> </w:t>
            </w:r>
            <w:r w:rsidRPr="0062086F">
              <w:rPr>
                <w:rFonts w:ascii="GHEA Grapalat" w:hAnsi="GHEA Grapalat" w:cs="Calibri"/>
                <w:sz w:val="14"/>
                <w:szCs w:val="14"/>
              </w:rPr>
              <w:lastRenderedPageBreak/>
              <w:t xml:space="preserve">26768-85. </w:t>
            </w:r>
            <w:r w:rsidRPr="0062086F">
              <w:rPr>
                <w:rFonts w:ascii="Sylfaen" w:hAnsi="Sylfaen" w:cs="Sylfaen"/>
                <w:sz w:val="14"/>
                <w:szCs w:val="14"/>
              </w:rPr>
              <w:t>Безопасность</w:t>
            </w:r>
            <w:r w:rsidRPr="0062086F">
              <w:rPr>
                <w:rFonts w:ascii="GHEA Grapalat" w:hAnsi="GHEA Grapalat" w:cs="Calibri"/>
                <w:sz w:val="14"/>
                <w:szCs w:val="14"/>
              </w:rPr>
              <w:t xml:space="preserve"> </w:t>
            </w:r>
            <w:r w:rsidRPr="0062086F">
              <w:rPr>
                <w:rFonts w:ascii="Sylfaen" w:hAnsi="Sylfaen" w:cs="Sylfaen"/>
                <w:sz w:val="14"/>
                <w:szCs w:val="14"/>
              </w:rPr>
              <w:t>согласно</w:t>
            </w:r>
            <w:r w:rsidRPr="0062086F">
              <w:rPr>
                <w:rFonts w:ascii="GHEA Grapalat" w:hAnsi="GHEA Grapalat" w:cs="Calibri"/>
                <w:sz w:val="14"/>
                <w:szCs w:val="14"/>
              </w:rPr>
              <w:t xml:space="preserve"> гигиеническим нормам N 2-III-4.9-01-2010 и &lt;&lt;О безопасности пищевых продуктов&gt;&gt; статьи 9 Закона РА</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lastRenderedPageBreak/>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280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220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61600</w:t>
            </w:r>
          </w:p>
        </w:tc>
        <w:tc>
          <w:tcPr>
            <w:tcW w:w="1322" w:type="dxa"/>
          </w:tcPr>
          <w:p w:rsidR="009C624B" w:rsidRPr="00356B81" w:rsidRDefault="009C624B" w:rsidP="009C624B">
            <w:pPr>
              <w:rPr>
                <w:sz w:val="20"/>
                <w:szCs w:val="20"/>
              </w:rPr>
            </w:pPr>
            <w:r w:rsidRPr="00356B81">
              <w:rPr>
                <w:rFonts w:ascii="GHEA Grapalat" w:hAnsi="GHEA Grapalat"/>
                <w:sz w:val="20"/>
                <w:szCs w:val="20"/>
              </w:rPr>
              <w:t xml:space="preserve">г.Даштакар  </w:t>
            </w:r>
            <w:r w:rsidRPr="00356B81">
              <w:rPr>
                <w:rFonts w:ascii="GHEA Grapalat" w:hAnsi="GHEA Grapalat"/>
                <w:sz w:val="20"/>
                <w:szCs w:val="20"/>
              </w:rPr>
              <w:lastRenderedPageBreak/>
              <w:t>,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lastRenderedPageBreak/>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 xml:space="preserve">С даты вступления </w:t>
            </w:r>
            <w:r>
              <w:rPr>
                <w:rFonts w:ascii="GHEA Grapalat" w:hAnsi="GHEA Grapalat" w:cs="Sylfaen"/>
                <w:sz w:val="14"/>
                <w:szCs w:val="14"/>
                <w:lang w:val="hy-AM"/>
              </w:rPr>
              <w:lastRenderedPageBreak/>
              <w:t>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lastRenderedPageBreak/>
              <w:t>44</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Картофель</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9C624B" w:rsidRPr="0062086F" w:rsidRDefault="009C624B" w:rsidP="009C624B">
            <w:pPr>
              <w:rPr>
                <w:rFonts w:ascii="GHEA Grapalat" w:hAnsi="GHEA Grapalat" w:cs="Calibri"/>
                <w:sz w:val="14"/>
                <w:szCs w:val="14"/>
              </w:rPr>
            </w:pPr>
            <w:r w:rsidRPr="0062086F">
              <w:rPr>
                <w:rFonts w:ascii="GHEA Grapalat" w:hAnsi="GHEA Grapalat" w:cs="Calibri"/>
                <w:sz w:val="14"/>
                <w:szCs w:val="14"/>
              </w:rPr>
              <w:t>Раннеспелые и позднеспелые, 1-го сорта, не подмороженные, не проросшие, округло-яйцевидные, без повреждений, диаметр узкой части не менее 4 см, чистота сорта не менее 90 %, ГОСТ 26545-85. , упаковка: тканевая, сетка или полимерные мешки. Безопасность и маркировка по данным Правительства РА 2006г. «Технический регламент свежих фруктов и овощей» и статья 8 Закона РА «О безопасности пищевых продуктов», утвержденная Постановлением № 1913 от 21 декабря.</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280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850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238000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45</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Зеленый</w:t>
            </w:r>
            <w:r w:rsidRPr="001858AB">
              <w:rPr>
                <w:rFonts w:ascii="Calibri" w:hAnsi="Calibri"/>
                <w:color w:val="000000"/>
                <w:sz w:val="20"/>
                <w:szCs w:val="20"/>
              </w:rPr>
              <w:t xml:space="preserve"> </w:t>
            </w:r>
            <w:r w:rsidRPr="001858AB">
              <w:rPr>
                <w:rFonts w:ascii="Sylfaen" w:hAnsi="Sylfaen" w:cs="Sylfaen"/>
                <w:color w:val="000000"/>
                <w:sz w:val="20"/>
                <w:szCs w:val="20"/>
              </w:rPr>
              <w:t>смешанный</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9C624B" w:rsidRPr="0062086F" w:rsidRDefault="009C624B" w:rsidP="009C624B">
            <w:pPr>
              <w:rPr>
                <w:rFonts w:ascii="GHEA Grapalat" w:hAnsi="GHEA Grapalat" w:cs="Calibri"/>
                <w:sz w:val="14"/>
                <w:szCs w:val="14"/>
              </w:rPr>
            </w:pPr>
            <w:r w:rsidRPr="0062086F">
              <w:rPr>
                <w:rFonts w:ascii="GHEA Grapalat" w:hAnsi="GHEA Grapalat" w:cs="Calibri"/>
                <w:sz w:val="14"/>
                <w:szCs w:val="14"/>
              </w:rPr>
              <w:t>Свежие, разные виды.</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контакт</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240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60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14400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46</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Морковь</w:t>
            </w:r>
          </w:p>
        </w:tc>
        <w:tc>
          <w:tcPr>
            <w:tcW w:w="1134" w:type="dxa"/>
            <w:tcBorders>
              <w:top w:val="nil"/>
              <w:left w:val="single" w:sz="4" w:space="0" w:color="auto"/>
              <w:bottom w:val="single" w:sz="4" w:space="0" w:color="auto"/>
              <w:right w:val="single" w:sz="4" w:space="0" w:color="auto"/>
            </w:tcBorders>
            <w:shd w:val="clear" w:color="auto" w:fill="auto"/>
            <w:vAlign w:val="bottom"/>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bottom"/>
          </w:tcPr>
          <w:p w:rsidR="009C624B" w:rsidRPr="0062086F" w:rsidRDefault="009C624B" w:rsidP="009C624B">
            <w:pPr>
              <w:rPr>
                <w:rFonts w:ascii="GHEA Grapalat" w:hAnsi="GHEA Grapalat" w:cs="Calibri"/>
                <w:sz w:val="14"/>
                <w:szCs w:val="14"/>
              </w:rPr>
            </w:pPr>
            <w:r w:rsidRPr="0062086F">
              <w:rPr>
                <w:rFonts w:ascii="GHEA Grapalat" w:hAnsi="GHEA Grapalat" w:cs="Calibri"/>
                <w:sz w:val="14"/>
                <w:szCs w:val="14"/>
              </w:rPr>
              <w:t>Свежий отборный сорт, ГОСТ 26767-85.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350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48</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16800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47</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Лук</w:t>
            </w:r>
            <w:r w:rsidRPr="001858AB">
              <w:rPr>
                <w:rFonts w:ascii="Calibri" w:hAnsi="Calibri"/>
                <w:color w:val="000000"/>
                <w:sz w:val="20"/>
                <w:szCs w:val="20"/>
              </w:rPr>
              <w:t>,</w:t>
            </w:r>
            <w:r w:rsidRPr="001858AB">
              <w:rPr>
                <w:rFonts w:ascii="Sylfaen" w:hAnsi="Sylfaen" w:cs="Sylfaen"/>
                <w:color w:val="000000"/>
                <w:sz w:val="20"/>
                <w:szCs w:val="20"/>
              </w:rPr>
              <w:t>голова</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Pr>
                <w:rFonts w:ascii="GHEA Grapalat" w:hAnsi="GHEA Grapalat" w:cs="Calibri"/>
                <w:sz w:val="14"/>
                <w:szCs w:val="14"/>
              </w:rPr>
              <w:t>Отборный сорт, свежий, полуострый или сладкий, диаметр узкой части не менее 3 см, ГОСТ 27166-86.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270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60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16200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48</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Огурец</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Свежий, местного производства. Безопасность согласно гигиеническим нормам N 2-III-4.9-01-2010 и &lt;&lt;О безопасности пищевых продуктов&gt;&gt; статьи 9 Закона РА. Сезонно.</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300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20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6000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49</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Помидор</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Свежий, местного производства. Безопасность согласно гигиеническим нормам N2-III-4.9-01-2010 и статье 9 Закона РА "О безопасности пищевых продуктов". Сезонный</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300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30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9000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50</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Перец</w:t>
            </w:r>
            <w:r w:rsidRPr="001858AB">
              <w:rPr>
                <w:rFonts w:ascii="Calibri" w:hAnsi="Calibri"/>
                <w:color w:val="000000"/>
                <w:sz w:val="20"/>
                <w:szCs w:val="20"/>
              </w:rPr>
              <w:t xml:space="preserve"> </w:t>
            </w:r>
            <w:r w:rsidRPr="001858AB">
              <w:rPr>
                <w:rFonts w:ascii="Sylfaen" w:hAnsi="Sylfaen" w:cs="Sylfaen"/>
                <w:color w:val="000000"/>
                <w:sz w:val="20"/>
                <w:szCs w:val="20"/>
              </w:rPr>
              <w:t>зеленый</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В свежем состоянии, отборного или обычного типа. Безопасность, упаковка и маркировка согласно постановлению правительства РА от 2006 года. «Технический регламент свежих фруктов и овощей» и «Закон о безопасности пищевых продуктов», утвержденные Постановлением № 1913 от 21 декабря.</w:t>
            </w:r>
            <w:r w:rsidRPr="00684C48">
              <w:rPr>
                <w:rFonts w:ascii="GHEA Grapalat" w:hAnsi="GHEA Grapalat" w:cs="Calibri"/>
                <w:color w:val="FF0000"/>
                <w:sz w:val="14"/>
                <w:szCs w:val="14"/>
              </w:rPr>
              <w:t>По сезону: с июля по сентябрь.</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350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10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3500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lastRenderedPageBreak/>
              <w:t>51</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Тысяча</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0A2362" w:rsidRDefault="009C624B" w:rsidP="009C624B">
            <w:pPr>
              <w:jc w:val="center"/>
              <w:rPr>
                <w:rFonts w:ascii="GHEA Grapalat" w:hAnsi="GHEA Grapalat" w:cs="Calibri"/>
                <w:sz w:val="14"/>
                <w:szCs w:val="14"/>
              </w:rPr>
            </w:pPr>
            <w:r w:rsidRPr="0076729A">
              <w:rPr>
                <w:rFonts w:ascii="Sylfaen" w:hAnsi="Sylfaen" w:cs="Sylfaen"/>
                <w:color w:val="000000"/>
                <w:sz w:val="16"/>
                <w:lang w:val="hy-AM"/>
              </w:rPr>
              <w:t>свежий</w:t>
            </w:r>
            <w:r w:rsidRPr="0076729A">
              <w:rPr>
                <w:rFonts w:ascii="Arial LatArm" w:hAnsi="Arial LatArm"/>
                <w:color w:val="000000"/>
                <w:sz w:val="16"/>
                <w:lang w:val="hy-AM"/>
              </w:rPr>
              <w:t>,</w:t>
            </w:r>
            <w:r w:rsidRPr="0076729A">
              <w:rPr>
                <w:rFonts w:ascii="Sylfaen" w:hAnsi="Sylfaen" w:cs="Sylfaen"/>
                <w:color w:val="000000"/>
                <w:sz w:val="16"/>
                <w:lang w:val="hy-AM"/>
              </w:rPr>
              <w:t>середина</w:t>
            </w:r>
            <w:r w:rsidRPr="0076729A">
              <w:rPr>
                <w:rFonts w:ascii="Arial LatArm" w:hAnsi="Arial LatArm"/>
                <w:color w:val="000000"/>
                <w:sz w:val="16"/>
                <w:lang w:val="hy-AM"/>
              </w:rPr>
              <w:t xml:space="preserve"> </w:t>
            </w:r>
            <w:r w:rsidRPr="0076729A">
              <w:rPr>
                <w:rFonts w:ascii="Sylfaen" w:hAnsi="Sylfaen" w:cs="Sylfaen"/>
                <w:color w:val="000000"/>
                <w:sz w:val="16"/>
                <w:lang w:val="hy-AM"/>
              </w:rPr>
              <w:t>величины</w:t>
            </w:r>
            <w:r w:rsidRPr="0076729A">
              <w:rPr>
                <w:rFonts w:ascii="Arial LatArm" w:hAnsi="Arial LatArm"/>
                <w:color w:val="000000"/>
                <w:sz w:val="16"/>
                <w:lang w:val="hy-AM"/>
              </w:rPr>
              <w:t>,</w:t>
            </w:r>
            <w:r w:rsidRPr="0076729A">
              <w:rPr>
                <w:rFonts w:ascii="Sylfaen" w:hAnsi="Sylfaen" w:cs="Sylfaen"/>
                <w:color w:val="000000"/>
                <w:sz w:val="16"/>
                <w:lang w:val="hy-AM"/>
              </w:rPr>
              <w:t>безопасность</w:t>
            </w:r>
            <w:r w:rsidRPr="0076729A">
              <w:rPr>
                <w:rFonts w:ascii="Arial LatArm" w:hAnsi="Arial LatArm"/>
                <w:color w:val="000000"/>
                <w:sz w:val="16"/>
                <w:lang w:val="hy-AM"/>
              </w:rPr>
              <w:t>``</w:t>
            </w:r>
            <w:r w:rsidRPr="0076729A">
              <w:rPr>
                <w:rFonts w:ascii="Sylfaen" w:hAnsi="Sylfaen" w:cs="Sylfaen"/>
                <w:color w:val="000000"/>
                <w:sz w:val="16"/>
                <w:lang w:val="hy-AM"/>
              </w:rPr>
              <w:t>в соответствии с</w:t>
            </w:r>
            <w:r w:rsidRPr="0076729A">
              <w:rPr>
                <w:rFonts w:ascii="Arial LatArm" w:hAnsi="Arial LatArm"/>
                <w:color w:val="000000"/>
                <w:sz w:val="16"/>
                <w:lang w:val="hy-AM"/>
              </w:rPr>
              <w:t>N 2-III-4,9-01-2003 (</w:t>
            </w:r>
            <w:r w:rsidRPr="0076729A">
              <w:rPr>
                <w:rFonts w:ascii="Sylfaen" w:hAnsi="Sylfaen" w:cs="Sylfaen"/>
                <w:color w:val="000000"/>
                <w:sz w:val="16"/>
                <w:lang w:val="hy-AM"/>
              </w:rPr>
              <w:t>Россия:</w:t>
            </w:r>
            <w:r w:rsidRPr="0076729A">
              <w:rPr>
                <w:rFonts w:ascii="Arial LatArm" w:hAnsi="Arial LatArm"/>
                <w:color w:val="000000"/>
                <w:sz w:val="16"/>
                <w:lang w:val="hy-AM"/>
              </w:rPr>
              <w:t xml:space="preserve"> </w:t>
            </w:r>
            <w:r w:rsidRPr="0076729A">
              <w:rPr>
                <w:rFonts w:ascii="Sylfaen" w:hAnsi="Sylfaen" w:cs="Sylfaen"/>
                <w:color w:val="000000"/>
                <w:sz w:val="16"/>
                <w:lang w:val="hy-AM"/>
              </w:rPr>
              <w:t>Сан</w:t>
            </w:r>
            <w:r w:rsidRPr="0076729A">
              <w:rPr>
                <w:rFonts w:ascii="Arial LatArm" w:hAnsi="Arial LatArm"/>
                <w:color w:val="000000"/>
                <w:sz w:val="16"/>
                <w:lang w:val="hy-AM"/>
              </w:rPr>
              <w:t xml:space="preserve"> </w:t>
            </w:r>
            <w:r w:rsidRPr="0076729A">
              <w:rPr>
                <w:rFonts w:ascii="Sylfaen" w:hAnsi="Sylfaen" w:cs="Sylfaen"/>
                <w:color w:val="000000"/>
                <w:sz w:val="16"/>
                <w:lang w:val="hy-AM"/>
              </w:rPr>
              <w:t>Приколоть:</w:t>
            </w:r>
            <w:r w:rsidRPr="0076729A">
              <w:rPr>
                <w:rFonts w:ascii="Arial LatArm" w:hAnsi="Arial LatArm"/>
                <w:color w:val="000000"/>
                <w:sz w:val="16"/>
                <w:lang w:val="hy-AM"/>
              </w:rPr>
              <w:t>2,3,2-1078-01)</w:t>
            </w:r>
            <w:r w:rsidRPr="0076729A">
              <w:rPr>
                <w:rFonts w:ascii="Sylfaen" w:hAnsi="Sylfaen" w:cs="Sylfaen"/>
                <w:color w:val="000000"/>
                <w:sz w:val="16"/>
                <w:lang w:val="hy-AM"/>
              </w:rPr>
              <w:t>санитарно-эпидемиологический</w:t>
            </w:r>
            <w:r w:rsidRPr="0076729A">
              <w:rPr>
                <w:rFonts w:ascii="Arial LatArm" w:hAnsi="Arial LatArm"/>
                <w:color w:val="000000"/>
                <w:sz w:val="16"/>
                <w:lang w:val="hy-AM"/>
              </w:rPr>
              <w:t xml:space="preserve"> </w:t>
            </w:r>
            <w:r w:rsidRPr="0076729A">
              <w:rPr>
                <w:rFonts w:ascii="Sylfaen" w:hAnsi="Sylfaen" w:cs="Sylfaen"/>
                <w:color w:val="000000"/>
                <w:sz w:val="16"/>
                <w:lang w:val="hy-AM"/>
              </w:rPr>
              <w:t>правила</w:t>
            </w:r>
            <w:r w:rsidRPr="0076729A">
              <w:rPr>
                <w:rFonts w:ascii="Arial LatArm" w:hAnsi="Arial LatArm"/>
                <w:color w:val="000000"/>
                <w:sz w:val="16"/>
                <w:lang w:val="hy-AM"/>
              </w:rPr>
              <w:t xml:space="preserve"> </w:t>
            </w:r>
            <w:r w:rsidRPr="0076729A">
              <w:rPr>
                <w:rFonts w:ascii="Sylfaen" w:hAnsi="Sylfaen" w:cs="Sylfaen"/>
                <w:color w:val="000000"/>
                <w:sz w:val="16"/>
                <w:lang w:val="hy-AM"/>
              </w:rPr>
              <w:t>и:</w:t>
            </w:r>
            <w:r w:rsidRPr="0076729A">
              <w:rPr>
                <w:rFonts w:ascii="Arial LatArm" w:hAnsi="Arial LatArm"/>
                <w:color w:val="000000"/>
                <w:sz w:val="16"/>
                <w:lang w:val="hy-AM"/>
              </w:rPr>
              <w:t xml:space="preserve"> </w:t>
            </w:r>
            <w:r w:rsidRPr="0076729A">
              <w:rPr>
                <w:rFonts w:ascii="Sylfaen" w:hAnsi="Sylfaen" w:cs="Sylfaen"/>
                <w:color w:val="000000"/>
                <w:sz w:val="16"/>
                <w:lang w:val="hy-AM"/>
              </w:rPr>
              <w:t>норм</w:t>
            </w:r>
            <w:r w:rsidRPr="0076729A">
              <w:rPr>
                <w:rFonts w:ascii="Arial LatArm" w:hAnsi="Arial LatArm"/>
                <w:color w:val="000000"/>
                <w:sz w:val="16"/>
                <w:lang w:val="hy-AM"/>
              </w:rPr>
              <w:t xml:space="preserve"> </w:t>
            </w:r>
            <w:r w:rsidRPr="0076729A">
              <w:rPr>
                <w:rFonts w:ascii="Sylfaen" w:hAnsi="Sylfaen" w:cs="Sylfaen"/>
                <w:color w:val="000000"/>
                <w:sz w:val="16"/>
                <w:lang w:val="hy-AM"/>
              </w:rPr>
              <w:t>и:</w:t>
            </w:r>
            <w:r w:rsidRPr="0076729A">
              <w:rPr>
                <w:rFonts w:ascii="Arial LatArm" w:hAnsi="Arial LatArm"/>
                <w:color w:val="000000"/>
                <w:sz w:val="16"/>
                <w:lang w:val="hy-AM"/>
              </w:rPr>
              <w:t xml:space="preserve"> </w:t>
            </w:r>
            <w:r w:rsidRPr="0076729A">
              <w:rPr>
                <w:rFonts w:ascii="Sylfaen" w:hAnsi="Sylfaen" w:cs="Sylfaen"/>
                <w:color w:val="000000"/>
                <w:sz w:val="16"/>
                <w:lang w:val="hy-AM"/>
              </w:rPr>
              <w:t>"Продукты питания</w:t>
            </w:r>
            <w:r w:rsidRPr="0076729A">
              <w:rPr>
                <w:rFonts w:ascii="Arial LatArm" w:hAnsi="Arial LatArm"/>
                <w:color w:val="000000"/>
                <w:sz w:val="16"/>
                <w:lang w:val="hy-AM"/>
              </w:rPr>
              <w:t xml:space="preserve"> </w:t>
            </w:r>
            <w:r w:rsidRPr="0076729A">
              <w:rPr>
                <w:rFonts w:ascii="Sylfaen" w:hAnsi="Sylfaen" w:cs="Sylfaen"/>
                <w:color w:val="000000"/>
                <w:sz w:val="16"/>
                <w:lang w:val="hy-AM"/>
              </w:rPr>
              <w:t>безопасность</w:t>
            </w:r>
            <w:r w:rsidRPr="0076729A">
              <w:rPr>
                <w:rFonts w:ascii="Arial LatArm" w:hAnsi="Arial LatArm"/>
                <w:color w:val="000000"/>
                <w:sz w:val="16"/>
                <w:lang w:val="hy-AM"/>
              </w:rPr>
              <w:t xml:space="preserve"> </w:t>
            </w:r>
            <w:r w:rsidRPr="0076729A">
              <w:rPr>
                <w:rFonts w:ascii="Sylfaen" w:hAnsi="Sylfaen" w:cs="Sylfaen"/>
                <w:color w:val="000000"/>
                <w:sz w:val="16"/>
                <w:lang w:val="hy-AM"/>
              </w:rPr>
              <w:t>о"</w:t>
            </w:r>
            <w:r w:rsidRPr="0076729A">
              <w:rPr>
                <w:rFonts w:ascii="Arial LatArm" w:hAnsi="Arial LatArm"/>
                <w:color w:val="000000"/>
                <w:sz w:val="16"/>
                <w:lang w:val="hy-AM"/>
              </w:rPr>
              <w:t xml:space="preserve"> </w:t>
            </w:r>
            <w:r w:rsidRPr="0076729A">
              <w:rPr>
                <w:rFonts w:ascii="Sylfaen" w:hAnsi="Sylfaen" w:cs="Sylfaen"/>
                <w:color w:val="000000"/>
                <w:sz w:val="16"/>
                <w:lang w:val="hy-AM"/>
              </w:rPr>
              <w:t>РА:</w:t>
            </w:r>
            <w:r w:rsidRPr="0076729A">
              <w:rPr>
                <w:rFonts w:ascii="Arial LatArm" w:hAnsi="Arial LatArm"/>
                <w:color w:val="000000"/>
                <w:sz w:val="16"/>
                <w:lang w:val="hy-AM"/>
              </w:rPr>
              <w:t xml:space="preserve"> </w:t>
            </w:r>
            <w:r w:rsidRPr="0076729A">
              <w:rPr>
                <w:rFonts w:ascii="Sylfaen" w:hAnsi="Sylfaen" w:cs="Sylfaen"/>
                <w:color w:val="000000"/>
                <w:sz w:val="16"/>
                <w:lang w:val="hy-AM"/>
              </w:rPr>
              <w:t>закона</w:t>
            </w:r>
            <w:r w:rsidRPr="0076729A">
              <w:rPr>
                <w:rFonts w:ascii="Arial LatArm" w:hAnsi="Arial LatArm"/>
                <w:color w:val="000000"/>
                <w:sz w:val="16"/>
                <w:lang w:val="hy-AM"/>
              </w:rPr>
              <w:t>9-</w:t>
            </w:r>
            <w:r w:rsidRPr="0076729A">
              <w:rPr>
                <w:rFonts w:ascii="Sylfaen" w:hAnsi="Sylfaen" w:cs="Sylfaen"/>
                <w:color w:val="000000"/>
                <w:sz w:val="16"/>
                <w:lang w:val="hy-AM"/>
              </w:rPr>
              <w:t>й</w:t>
            </w:r>
            <w:r w:rsidRPr="0076729A">
              <w:rPr>
                <w:rFonts w:ascii="Arial LatArm" w:hAnsi="Arial LatArm"/>
                <w:color w:val="000000"/>
                <w:sz w:val="16"/>
                <w:lang w:val="hy-AM"/>
              </w:rPr>
              <w:t xml:space="preserve"> </w:t>
            </w:r>
            <w:r w:rsidRPr="0076729A">
              <w:rPr>
                <w:rFonts w:ascii="Sylfaen" w:hAnsi="Sylfaen" w:cs="Sylfaen"/>
                <w:color w:val="000000"/>
                <w:sz w:val="16"/>
                <w:lang w:val="hy-AM"/>
              </w:rPr>
              <w:t>статьи</w:t>
            </w:r>
            <w:r w:rsidRPr="00684C48">
              <w:rPr>
                <w:rFonts w:ascii="GHEA Grapalat" w:hAnsi="GHEA Grapalat" w:cs="Calibri"/>
                <w:color w:val="FF0000"/>
                <w:sz w:val="14"/>
                <w:szCs w:val="14"/>
              </w:rPr>
              <w:t xml:space="preserve"> </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контакт</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200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20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4000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52</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Рука</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Свежий, обыкновенный вид, ГОСТ 26766-85. Безопасность согласно гигиеническим нормам N 2-III-4.9-01-2010 и &lt;&lt;О безопасности пищевых продуктов&gt;&gt; статьи 9 Закона РА</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300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10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3000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53</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Гранулированный</w:t>
            </w:r>
            <w:r w:rsidRPr="001858AB">
              <w:rPr>
                <w:rFonts w:ascii="Calibri" w:hAnsi="Calibri"/>
                <w:color w:val="000000"/>
                <w:sz w:val="20"/>
                <w:szCs w:val="20"/>
              </w:rPr>
              <w:t xml:space="preserve"> </w:t>
            </w:r>
            <w:r w:rsidRPr="001858AB">
              <w:rPr>
                <w:rFonts w:ascii="Sylfaen" w:hAnsi="Sylfaen" w:cs="Sylfaen"/>
                <w:color w:val="000000"/>
                <w:sz w:val="20"/>
                <w:szCs w:val="20"/>
              </w:rPr>
              <w:t>бобы</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Бобы красные, яркого цвета, сухие с влажностью не более 15% или средней сухости (15,1-18,0)%. Безопасность согласно гигиеническим нормам № 2-III-4.9-01-2010, ст. 8 Закона РА «О безопасности пищевых продуктов». Остаточный срок годности не менее 50%</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1100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13</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14300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339"/>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54</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Давить</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62086F">
              <w:rPr>
                <w:rFonts w:ascii="GHEA Grapalat" w:hAnsi="GHEA Grapalat" w:cs="Calibri"/>
                <w:sz w:val="14"/>
                <w:szCs w:val="14"/>
              </w:rPr>
              <w:t>Тыква свежая. Безопасность согласно статье 9 Закона РА «О гигиенических нормативах и безопасности пищевых продуктов» N 2-III-4.9-01-2010. Сезонный</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270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5</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1350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373"/>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55</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Яблоко</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0C6896">
              <w:rPr>
                <w:rFonts w:ascii="GHEA Grapalat" w:hAnsi="GHEA Grapalat"/>
                <w:sz w:val="16"/>
                <w:szCs w:val="18"/>
                <w:lang w:val="hy-AM"/>
              </w:rPr>
              <w:t>Яблоко свежее, I фруктовая группа, разные сорта Армении, диаметр узкий не менее 5 см, безопасность и маркировка согласно постановлению правительства РА от 2006 года. Статья 9 «Технического регулирования свежих фруктов и овощей» и Закона Республики Армения «Безопасность пищевых продуктов», утвержденных Постановлением № 1913 от 21 декабря.</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270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40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10800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t>56</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Банан</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jc w:val="center"/>
              <w:rPr>
                <w:rFonts w:ascii="GHEA Grapalat" w:hAnsi="GHEA Grapalat" w:cs="Calibri"/>
                <w:sz w:val="14"/>
                <w:szCs w:val="14"/>
              </w:rPr>
            </w:pPr>
            <w:r w:rsidRPr="00EB16E6">
              <w:rPr>
                <w:rFonts w:ascii="Sylfaen" w:hAnsi="Sylfaen" w:cs="Sylfaen"/>
                <w:sz w:val="16"/>
                <w:szCs w:val="16"/>
              </w:rPr>
              <w:t>Желто-зеленый</w:t>
            </w:r>
            <w:r w:rsidRPr="00EB16E6">
              <w:rPr>
                <w:rFonts w:ascii="Arial" w:hAnsi="Arial" w:cs="Arial"/>
                <w:sz w:val="16"/>
                <w:szCs w:val="16"/>
              </w:rPr>
              <w:t>/</w:t>
            </w:r>
            <w:r w:rsidRPr="00EB16E6">
              <w:rPr>
                <w:rFonts w:ascii="Sylfaen" w:hAnsi="Sylfaen" w:cs="Sylfaen"/>
                <w:sz w:val="16"/>
                <w:szCs w:val="16"/>
              </w:rPr>
              <w:t>нет</w:t>
            </w:r>
            <w:r w:rsidRPr="00EB16E6">
              <w:rPr>
                <w:rFonts w:ascii="Arial" w:hAnsi="Arial" w:cs="Arial"/>
                <w:sz w:val="16"/>
                <w:szCs w:val="16"/>
              </w:rPr>
              <w:t xml:space="preserve"> </w:t>
            </w:r>
            <w:r w:rsidRPr="00EB16E6">
              <w:rPr>
                <w:rFonts w:ascii="Sylfaen" w:hAnsi="Sylfaen" w:cs="Sylfaen"/>
                <w:sz w:val="16"/>
                <w:szCs w:val="16"/>
              </w:rPr>
              <w:t>хаки</w:t>
            </w:r>
            <w:r w:rsidRPr="00EB16E6">
              <w:rPr>
                <w:rFonts w:ascii="Arial" w:hAnsi="Arial" w:cs="Arial"/>
                <w:sz w:val="16"/>
                <w:szCs w:val="16"/>
              </w:rPr>
              <w:t>,</w:t>
            </w:r>
            <w:r w:rsidRPr="00EB16E6">
              <w:rPr>
                <w:rFonts w:ascii="Sylfaen" w:hAnsi="Sylfaen" w:cs="Sylfaen"/>
                <w:sz w:val="16"/>
                <w:szCs w:val="16"/>
              </w:rPr>
              <w:t>нет</w:t>
            </w:r>
            <w:r w:rsidRPr="00EB16E6">
              <w:rPr>
                <w:rFonts w:ascii="Arial" w:hAnsi="Arial" w:cs="Arial"/>
                <w:sz w:val="16"/>
                <w:szCs w:val="16"/>
              </w:rPr>
              <w:t xml:space="preserve"> </w:t>
            </w:r>
            <w:r w:rsidRPr="00EB16E6">
              <w:rPr>
                <w:rFonts w:ascii="Sylfaen" w:hAnsi="Sylfaen" w:cs="Sylfaen"/>
                <w:sz w:val="16"/>
                <w:szCs w:val="16"/>
              </w:rPr>
              <w:t>много</w:t>
            </w:r>
            <w:r w:rsidRPr="00EB16E6">
              <w:rPr>
                <w:rFonts w:ascii="Arial" w:hAnsi="Arial" w:cs="Arial"/>
                <w:sz w:val="16"/>
                <w:szCs w:val="16"/>
              </w:rPr>
              <w:t xml:space="preserve"> </w:t>
            </w:r>
            <w:r w:rsidRPr="00EB16E6">
              <w:rPr>
                <w:rFonts w:ascii="Sylfaen" w:hAnsi="Sylfaen" w:cs="Sylfaen"/>
                <w:sz w:val="16"/>
                <w:szCs w:val="16"/>
              </w:rPr>
              <w:t>зрелый</w:t>
            </w:r>
            <w:r w:rsidRPr="00EB16E6">
              <w:rPr>
                <w:rFonts w:ascii="Arial" w:hAnsi="Arial" w:cs="Arial"/>
                <w:sz w:val="16"/>
                <w:szCs w:val="16"/>
              </w:rPr>
              <w:t>/</w:t>
            </w:r>
            <w:r w:rsidRPr="00EB16E6">
              <w:rPr>
                <w:rFonts w:ascii="Sylfaen" w:hAnsi="Sylfaen" w:cs="Sylfaen"/>
                <w:sz w:val="16"/>
                <w:szCs w:val="16"/>
              </w:rPr>
              <w:t>рождаемость</w:t>
            </w:r>
            <w:r w:rsidRPr="00EB16E6">
              <w:rPr>
                <w:rFonts w:ascii="Arial" w:hAnsi="Arial" w:cs="Arial"/>
                <w:sz w:val="16"/>
                <w:szCs w:val="16"/>
              </w:rPr>
              <w:t>II:</w:t>
            </w:r>
            <w:r w:rsidRPr="00EB16E6">
              <w:rPr>
                <w:rFonts w:ascii="Sylfaen" w:hAnsi="Sylfaen" w:cs="Sylfaen"/>
                <w:sz w:val="16"/>
                <w:szCs w:val="16"/>
              </w:rPr>
              <w:t>группа</w:t>
            </w:r>
            <w:r w:rsidRPr="00EB16E6">
              <w:rPr>
                <w:rFonts w:ascii="GHEA Grapalat" w:hAnsi="GHEA Grapalat"/>
                <w:sz w:val="16"/>
                <w:szCs w:val="16"/>
              </w:rPr>
              <w:t>(15-</w:t>
            </w:r>
            <w:r w:rsidRPr="00EB16E6">
              <w:rPr>
                <w:rFonts w:ascii="Sylfaen" w:hAnsi="Sylfaen" w:cs="Sylfaen"/>
                <w:sz w:val="16"/>
                <w:szCs w:val="16"/>
              </w:rPr>
              <w:t>от</w:t>
            </w:r>
            <w:r w:rsidRPr="00EB16E6">
              <w:rPr>
                <w:rFonts w:ascii="Arial" w:hAnsi="Arial" w:cs="Arial"/>
                <w:sz w:val="16"/>
                <w:szCs w:val="16"/>
              </w:rPr>
              <w:t>-17:00</w:t>
            </w:r>
            <w:r w:rsidRPr="00EB16E6">
              <w:rPr>
                <w:rFonts w:ascii="Sylfaen" w:hAnsi="Sylfaen" w:cs="Sylfaen"/>
                <w:sz w:val="16"/>
                <w:szCs w:val="16"/>
              </w:rPr>
              <w:t>см</w:t>
            </w:r>
            <w:r w:rsidRPr="00EB16E6">
              <w:rPr>
                <w:rFonts w:ascii="Arial" w:hAnsi="Arial" w:cs="Arial"/>
                <w:sz w:val="16"/>
                <w:szCs w:val="16"/>
              </w:rPr>
              <w:t xml:space="preserve"> </w:t>
            </w:r>
            <w:r w:rsidRPr="00EB16E6">
              <w:rPr>
                <w:rFonts w:ascii="Sylfaen" w:hAnsi="Sylfaen" w:cs="Sylfaen"/>
                <w:sz w:val="16"/>
                <w:szCs w:val="16"/>
              </w:rPr>
              <w:t>нет</w:t>
            </w:r>
            <w:r w:rsidRPr="00EB16E6">
              <w:rPr>
                <w:rFonts w:ascii="Arial" w:hAnsi="Arial" w:cs="Arial"/>
                <w:sz w:val="16"/>
                <w:szCs w:val="16"/>
              </w:rPr>
              <w:t xml:space="preserve"> </w:t>
            </w:r>
            <w:r w:rsidRPr="00EB16E6">
              <w:rPr>
                <w:rFonts w:ascii="Sylfaen" w:hAnsi="Sylfaen" w:cs="Sylfaen"/>
                <w:sz w:val="16"/>
                <w:szCs w:val="16"/>
              </w:rPr>
              <w:t>меньше</w:t>
            </w:r>
            <w:r w:rsidRPr="00EB16E6">
              <w:rPr>
                <w:rFonts w:ascii="Arial" w:hAnsi="Arial" w:cs="Arial"/>
                <w:sz w:val="16"/>
                <w:szCs w:val="16"/>
              </w:rPr>
              <w:t>),</w:t>
            </w:r>
            <w:r w:rsidRPr="00EB16E6">
              <w:rPr>
                <w:rFonts w:ascii="Sylfaen" w:hAnsi="Sylfaen" w:cs="Sylfaen"/>
                <w:sz w:val="16"/>
                <w:szCs w:val="16"/>
              </w:rPr>
              <w:t>свежий</w:t>
            </w:r>
            <w:r w:rsidRPr="00EB16E6">
              <w:rPr>
                <w:rFonts w:ascii="Arial" w:hAnsi="Arial" w:cs="Arial"/>
                <w:sz w:val="16"/>
                <w:szCs w:val="16"/>
              </w:rPr>
              <w:t>,</w:t>
            </w:r>
            <w:r w:rsidRPr="00EB16E6">
              <w:rPr>
                <w:rFonts w:ascii="Sylfaen" w:hAnsi="Sylfaen" w:cs="Sylfaen"/>
                <w:sz w:val="16"/>
                <w:szCs w:val="16"/>
              </w:rPr>
              <w:t>без</w:t>
            </w:r>
            <w:r w:rsidRPr="00EB16E6">
              <w:rPr>
                <w:rFonts w:ascii="Arial" w:hAnsi="Arial" w:cs="Arial"/>
                <w:sz w:val="16"/>
                <w:szCs w:val="16"/>
              </w:rPr>
              <w:t xml:space="preserve"> </w:t>
            </w:r>
            <w:r w:rsidRPr="00EB16E6">
              <w:rPr>
                <w:rFonts w:ascii="Sylfaen" w:hAnsi="Sylfaen" w:cs="Sylfaen"/>
                <w:sz w:val="16"/>
                <w:szCs w:val="16"/>
              </w:rPr>
              <w:t>черный</w:t>
            </w:r>
            <w:r w:rsidRPr="00EB16E6">
              <w:rPr>
                <w:rFonts w:ascii="Arial" w:hAnsi="Arial" w:cs="Arial"/>
                <w:sz w:val="16"/>
                <w:szCs w:val="16"/>
              </w:rPr>
              <w:t xml:space="preserve"> </w:t>
            </w:r>
            <w:r w:rsidRPr="00EB16E6">
              <w:rPr>
                <w:rFonts w:ascii="Sylfaen" w:hAnsi="Sylfaen" w:cs="Sylfaen"/>
                <w:sz w:val="16"/>
                <w:szCs w:val="16"/>
              </w:rPr>
              <w:t>следы</w:t>
            </w:r>
            <w:r w:rsidRPr="00EB16E6">
              <w:rPr>
                <w:rFonts w:ascii="Arial" w:hAnsi="Arial" w:cs="Arial"/>
                <w:sz w:val="16"/>
                <w:szCs w:val="16"/>
              </w:rPr>
              <w:t>,</w:t>
            </w:r>
            <w:r w:rsidRPr="00EB16E6">
              <w:rPr>
                <w:rFonts w:ascii="Sylfaen" w:hAnsi="Sylfaen" w:cs="Sylfaen"/>
                <w:sz w:val="16"/>
                <w:szCs w:val="16"/>
              </w:rPr>
              <w:t>чистый</w:t>
            </w:r>
            <w:r w:rsidRPr="00EB16E6">
              <w:rPr>
                <w:rFonts w:ascii="Arial" w:hAnsi="Arial" w:cs="Arial"/>
                <w:sz w:val="16"/>
                <w:szCs w:val="16"/>
              </w:rPr>
              <w:t>,</w:t>
            </w:r>
            <w:r w:rsidRPr="00EB16E6">
              <w:rPr>
                <w:rFonts w:ascii="Sylfaen" w:hAnsi="Sylfaen" w:cs="Sylfaen"/>
                <w:sz w:val="16"/>
                <w:szCs w:val="16"/>
              </w:rPr>
              <w:t>без</w:t>
            </w:r>
            <w:r w:rsidRPr="00EB16E6">
              <w:rPr>
                <w:rFonts w:ascii="Arial" w:hAnsi="Arial" w:cs="Arial"/>
                <w:sz w:val="16"/>
                <w:szCs w:val="16"/>
              </w:rPr>
              <w:t xml:space="preserve"> </w:t>
            </w:r>
            <w:r w:rsidRPr="00EB16E6">
              <w:rPr>
                <w:rFonts w:ascii="Sylfaen" w:hAnsi="Sylfaen" w:cs="Sylfaen"/>
                <w:sz w:val="16"/>
                <w:szCs w:val="16"/>
              </w:rPr>
              <w:t>механический</w:t>
            </w:r>
            <w:r w:rsidRPr="00EB16E6">
              <w:rPr>
                <w:rFonts w:ascii="GHEA Grapalat" w:hAnsi="GHEA Grapalat"/>
                <w:sz w:val="16"/>
                <w:szCs w:val="16"/>
              </w:rPr>
              <w:t xml:space="preserve"> </w:t>
            </w:r>
            <w:r w:rsidRPr="00EB16E6">
              <w:rPr>
                <w:rFonts w:ascii="Sylfaen" w:hAnsi="Sylfaen" w:cs="Sylfaen"/>
                <w:sz w:val="16"/>
                <w:szCs w:val="16"/>
              </w:rPr>
              <w:t>травмы</w:t>
            </w:r>
            <w:r w:rsidRPr="00EB16E6">
              <w:rPr>
                <w:rFonts w:ascii="Arial" w:hAnsi="Arial" w:cs="Arial"/>
                <w:sz w:val="16"/>
                <w:szCs w:val="16"/>
              </w:rPr>
              <w:t xml:space="preserve"> </w:t>
            </w:r>
            <w:r w:rsidRPr="00EB16E6">
              <w:rPr>
                <w:rFonts w:ascii="Sylfaen" w:hAnsi="Sylfaen" w:cs="Sylfaen"/>
                <w:sz w:val="16"/>
                <w:szCs w:val="16"/>
              </w:rPr>
              <w:t>и:</w:t>
            </w:r>
            <w:r w:rsidRPr="00EB16E6">
              <w:rPr>
                <w:rFonts w:ascii="Arial" w:hAnsi="Arial" w:cs="Arial"/>
                <w:sz w:val="16"/>
                <w:szCs w:val="16"/>
              </w:rPr>
              <w:t xml:space="preserve"> </w:t>
            </w:r>
            <w:r w:rsidRPr="00EB16E6">
              <w:rPr>
                <w:rFonts w:ascii="Sylfaen" w:hAnsi="Sylfaen" w:cs="Sylfaen"/>
                <w:sz w:val="16"/>
                <w:szCs w:val="16"/>
              </w:rPr>
              <w:t>болезни</w:t>
            </w:r>
            <w:r w:rsidRPr="00EB16E6">
              <w:rPr>
                <w:rFonts w:ascii="Arial" w:hAnsi="Arial" w:cs="Arial"/>
                <w:sz w:val="16"/>
                <w:szCs w:val="16"/>
              </w:rPr>
              <w:t>,</w:t>
            </w:r>
            <w:r w:rsidRPr="00EB16E6">
              <w:rPr>
                <w:rFonts w:ascii="GHEA Grapalat" w:hAnsi="GHEA Grapalat"/>
                <w:sz w:val="16"/>
                <w:szCs w:val="16"/>
              </w:rPr>
              <w:t xml:space="preserve"> </w:t>
            </w:r>
            <w:r w:rsidRPr="00EB16E6">
              <w:rPr>
                <w:rFonts w:ascii="Sylfaen" w:hAnsi="Sylfaen" w:cs="Sylfaen"/>
                <w:sz w:val="16"/>
                <w:szCs w:val="16"/>
              </w:rPr>
              <w:t>ГОСТ:</w:t>
            </w:r>
            <w:r w:rsidRPr="00EB16E6">
              <w:rPr>
                <w:rFonts w:ascii="Arial" w:hAnsi="Arial" w:cs="Arial"/>
                <w:sz w:val="16"/>
                <w:szCs w:val="16"/>
              </w:rPr>
              <w:t xml:space="preserve"> </w:t>
            </w:r>
            <w:r w:rsidRPr="00EB16E6">
              <w:rPr>
                <w:rFonts w:ascii="Sylfaen" w:hAnsi="Sylfaen" w:cs="Sylfaen"/>
                <w:sz w:val="16"/>
                <w:szCs w:val="16"/>
              </w:rPr>
              <w:t>Р:</w:t>
            </w:r>
            <w:r w:rsidRPr="00EB16E6">
              <w:rPr>
                <w:rFonts w:ascii="Arial" w:hAnsi="Arial" w:cs="Arial"/>
                <w:sz w:val="16"/>
                <w:szCs w:val="16"/>
              </w:rPr>
              <w:t>51603-2000</w:t>
            </w:r>
            <w:r w:rsidRPr="00EB16E6">
              <w:rPr>
                <w:rFonts w:ascii="Tahoma" w:hAnsi="Tahoma" w:cs="Tahoma"/>
                <w:sz w:val="16"/>
                <w:szCs w:val="16"/>
              </w:rPr>
              <w:t>.</w:t>
            </w:r>
            <w:r w:rsidRPr="00EB16E6">
              <w:rPr>
                <w:rFonts w:ascii="GHEA Grapalat" w:hAnsi="GHEA Grapalat"/>
                <w:sz w:val="16"/>
                <w:szCs w:val="16"/>
              </w:rPr>
              <w:t xml:space="preserve"> </w:t>
            </w:r>
            <w:r w:rsidRPr="00EB16E6">
              <w:rPr>
                <w:rFonts w:ascii="GHEA Grapalat" w:hAnsi="GHEA Grapalat"/>
                <w:sz w:val="16"/>
                <w:szCs w:val="16"/>
              </w:rPr>
              <w:br/>
            </w:r>
            <w:r w:rsidRPr="00EB16E6">
              <w:rPr>
                <w:rFonts w:ascii="Sylfaen" w:hAnsi="Sylfaen" w:cs="Sylfaen"/>
                <w:sz w:val="16"/>
                <w:szCs w:val="16"/>
              </w:rPr>
              <w:t>Безопасность:</w:t>
            </w:r>
            <w:r w:rsidRPr="00EB16E6">
              <w:rPr>
                <w:rFonts w:ascii="Arial" w:hAnsi="Arial" w:cs="Arial"/>
                <w:sz w:val="16"/>
                <w:szCs w:val="16"/>
              </w:rPr>
              <w:t xml:space="preserve"> </w:t>
            </w:r>
            <w:r w:rsidRPr="00EB16E6">
              <w:rPr>
                <w:rFonts w:ascii="Sylfaen" w:hAnsi="Sylfaen" w:cs="Sylfaen"/>
                <w:sz w:val="16"/>
                <w:szCs w:val="16"/>
              </w:rPr>
              <w:t>в соответствии с</w:t>
            </w:r>
            <w:r w:rsidRPr="00EB16E6">
              <w:rPr>
                <w:rFonts w:ascii="Arial" w:hAnsi="Arial" w:cs="Arial"/>
                <w:sz w:val="16"/>
                <w:szCs w:val="16"/>
              </w:rPr>
              <w:t xml:space="preserve"> </w:t>
            </w:r>
            <w:r w:rsidRPr="00EB16E6">
              <w:rPr>
                <w:rFonts w:ascii="Sylfaen" w:hAnsi="Sylfaen" w:cs="Sylfaen"/>
                <w:sz w:val="16"/>
                <w:szCs w:val="16"/>
              </w:rPr>
              <w:t>РА:</w:t>
            </w:r>
            <w:r w:rsidRPr="00EB16E6">
              <w:rPr>
                <w:rFonts w:ascii="Arial" w:hAnsi="Arial" w:cs="Arial"/>
                <w:sz w:val="16"/>
                <w:szCs w:val="16"/>
              </w:rPr>
              <w:t xml:space="preserve"> </w:t>
            </w:r>
            <w:r w:rsidRPr="00EB16E6">
              <w:rPr>
                <w:rFonts w:ascii="Sylfaen" w:hAnsi="Sylfaen" w:cs="Sylfaen"/>
                <w:sz w:val="16"/>
                <w:szCs w:val="16"/>
              </w:rPr>
              <w:t>правительства</w:t>
            </w:r>
            <w:r w:rsidRPr="00EB16E6">
              <w:rPr>
                <w:rFonts w:ascii="Arial" w:hAnsi="Arial" w:cs="Arial"/>
                <w:sz w:val="16"/>
                <w:szCs w:val="16"/>
              </w:rPr>
              <w:t>2006 г.</w:t>
            </w:r>
            <w:r w:rsidRPr="00EB16E6">
              <w:rPr>
                <w:rFonts w:ascii="Sylfaen" w:hAnsi="Sylfaen" w:cs="Sylfaen"/>
                <w:sz w:val="16"/>
                <w:szCs w:val="16"/>
              </w:rPr>
              <w:t>тот</w:t>
            </w:r>
            <w:r w:rsidRPr="00EB16E6">
              <w:rPr>
                <w:rFonts w:ascii="Arial" w:hAnsi="Arial" w:cs="Arial"/>
                <w:sz w:val="16"/>
                <w:szCs w:val="16"/>
              </w:rPr>
              <w:t>.</w:t>
            </w:r>
            <w:r w:rsidRPr="00EB16E6">
              <w:rPr>
                <w:rFonts w:ascii="Sylfaen" w:hAnsi="Sylfaen" w:cs="Sylfaen"/>
                <w:sz w:val="16"/>
                <w:szCs w:val="16"/>
              </w:rPr>
              <w:t>Декабрь</w:t>
            </w:r>
            <w:r w:rsidRPr="00EB16E6">
              <w:rPr>
                <w:rFonts w:ascii="Arial" w:hAnsi="Arial" w:cs="Arial"/>
                <w:sz w:val="16"/>
                <w:szCs w:val="16"/>
              </w:rPr>
              <w:t>21-</w:t>
            </w:r>
            <w:r w:rsidRPr="00EB16E6">
              <w:rPr>
                <w:rFonts w:ascii="Sylfaen" w:hAnsi="Sylfaen" w:cs="Sylfaen"/>
                <w:sz w:val="16"/>
                <w:szCs w:val="16"/>
              </w:rPr>
              <w:t>в:</w:t>
            </w:r>
            <w:r w:rsidRPr="00EB16E6">
              <w:rPr>
                <w:rFonts w:ascii="Arial" w:hAnsi="Arial" w:cs="Arial"/>
                <w:sz w:val="16"/>
                <w:szCs w:val="16"/>
              </w:rPr>
              <w:t>N 1913-</w:t>
            </w:r>
            <w:r w:rsidRPr="00EB16E6">
              <w:rPr>
                <w:rFonts w:ascii="Sylfaen" w:hAnsi="Sylfaen" w:cs="Sylfaen"/>
                <w:sz w:val="16"/>
                <w:szCs w:val="16"/>
              </w:rPr>
              <w:t>Н:</w:t>
            </w:r>
            <w:r w:rsidRPr="00EB16E6">
              <w:rPr>
                <w:rFonts w:ascii="GHEA Grapalat" w:hAnsi="GHEA Grapalat"/>
                <w:sz w:val="16"/>
                <w:szCs w:val="16"/>
              </w:rPr>
              <w:t xml:space="preserve"> </w:t>
            </w:r>
            <w:r w:rsidRPr="00EB16E6">
              <w:rPr>
                <w:rFonts w:ascii="Sylfaen" w:hAnsi="Sylfaen" w:cs="Sylfaen"/>
                <w:sz w:val="16"/>
                <w:szCs w:val="16"/>
              </w:rPr>
              <w:t>по решению</w:t>
            </w:r>
            <w:r w:rsidRPr="00EB16E6">
              <w:rPr>
                <w:rFonts w:ascii="Arial" w:hAnsi="Arial" w:cs="Arial"/>
                <w:sz w:val="16"/>
                <w:szCs w:val="16"/>
              </w:rPr>
              <w:t xml:space="preserve"> </w:t>
            </w:r>
            <w:r w:rsidRPr="00EB16E6">
              <w:rPr>
                <w:rFonts w:ascii="Sylfaen" w:hAnsi="Sylfaen" w:cs="Sylfaen"/>
                <w:sz w:val="16"/>
                <w:szCs w:val="16"/>
              </w:rPr>
              <w:t>одобренный</w:t>
            </w:r>
            <w:r w:rsidRPr="00EB16E6">
              <w:rPr>
                <w:rFonts w:ascii="Arial" w:hAnsi="Arial" w:cs="Arial"/>
                <w:sz w:val="16"/>
                <w:szCs w:val="16"/>
              </w:rPr>
              <w:t>"</w:t>
            </w:r>
            <w:r w:rsidRPr="00EB16E6">
              <w:rPr>
                <w:rFonts w:ascii="Sylfaen" w:hAnsi="Sylfaen" w:cs="Sylfaen"/>
                <w:sz w:val="16"/>
                <w:szCs w:val="16"/>
              </w:rPr>
              <w:t>Свежий</w:t>
            </w:r>
            <w:r w:rsidRPr="00EB16E6">
              <w:rPr>
                <w:rFonts w:ascii="Arial" w:hAnsi="Arial" w:cs="Arial"/>
                <w:sz w:val="16"/>
                <w:szCs w:val="16"/>
              </w:rPr>
              <w:t xml:space="preserve"> </w:t>
            </w:r>
            <w:r w:rsidRPr="00EB16E6">
              <w:rPr>
                <w:rFonts w:ascii="Sylfaen" w:hAnsi="Sylfaen" w:cs="Sylfaen"/>
                <w:sz w:val="16"/>
                <w:szCs w:val="16"/>
              </w:rPr>
              <w:t>фрукты</w:t>
            </w:r>
            <w:r w:rsidRPr="00EB16E6">
              <w:rPr>
                <w:rFonts w:ascii="Arial" w:hAnsi="Arial" w:cs="Arial"/>
                <w:sz w:val="16"/>
                <w:szCs w:val="16"/>
              </w:rPr>
              <w:t>-</w:t>
            </w:r>
            <w:r w:rsidRPr="00EB16E6">
              <w:rPr>
                <w:rFonts w:ascii="Sylfaen" w:hAnsi="Sylfaen" w:cs="Sylfaen"/>
                <w:sz w:val="16"/>
                <w:szCs w:val="16"/>
              </w:rPr>
              <w:t>овощей</w:t>
            </w:r>
            <w:r w:rsidRPr="00EB16E6">
              <w:rPr>
                <w:rFonts w:ascii="Arial" w:hAnsi="Arial" w:cs="Arial"/>
                <w:sz w:val="16"/>
                <w:szCs w:val="16"/>
              </w:rPr>
              <w:t xml:space="preserve"> </w:t>
            </w:r>
            <w:r w:rsidRPr="00EB16E6">
              <w:rPr>
                <w:rFonts w:ascii="Sylfaen" w:hAnsi="Sylfaen" w:cs="Sylfaen"/>
                <w:sz w:val="16"/>
                <w:szCs w:val="16"/>
              </w:rPr>
              <w:t>технический</w:t>
            </w:r>
            <w:r w:rsidRPr="00EB16E6">
              <w:rPr>
                <w:rFonts w:ascii="Arial" w:hAnsi="Arial" w:cs="Arial"/>
                <w:sz w:val="16"/>
                <w:szCs w:val="16"/>
              </w:rPr>
              <w:t xml:space="preserve"> </w:t>
            </w:r>
            <w:r w:rsidRPr="00EB16E6">
              <w:rPr>
                <w:rFonts w:ascii="Sylfaen" w:hAnsi="Sylfaen" w:cs="Sylfaen"/>
                <w:sz w:val="16"/>
                <w:szCs w:val="16"/>
              </w:rPr>
              <w:t>регламента</w:t>
            </w:r>
            <w:r w:rsidRPr="00EB16E6">
              <w:rPr>
                <w:rFonts w:ascii="Arial" w:hAnsi="Arial" w:cs="Arial"/>
                <w:sz w:val="16"/>
                <w:szCs w:val="16"/>
              </w:rPr>
              <w:t>»</w:t>
            </w:r>
            <w:r w:rsidRPr="00EB16E6">
              <w:rPr>
                <w:rFonts w:ascii="Sylfaen" w:hAnsi="Sylfaen" w:cs="Sylfaen"/>
                <w:sz w:val="16"/>
                <w:szCs w:val="16"/>
              </w:rPr>
              <w:t>и:</w:t>
            </w:r>
            <w:r w:rsidRPr="00EB16E6">
              <w:rPr>
                <w:rFonts w:ascii="GHEA Grapalat" w:hAnsi="GHEA Grapalat"/>
                <w:sz w:val="16"/>
                <w:szCs w:val="16"/>
              </w:rPr>
              <w:t>"</w:t>
            </w:r>
            <w:r w:rsidRPr="00EB16E6">
              <w:rPr>
                <w:rFonts w:ascii="Sylfaen" w:hAnsi="Sylfaen" w:cs="Sylfaen"/>
                <w:sz w:val="16"/>
                <w:szCs w:val="16"/>
              </w:rPr>
              <w:t>Еда</w:t>
            </w:r>
            <w:r w:rsidRPr="00EB16E6">
              <w:rPr>
                <w:rFonts w:ascii="Arial" w:hAnsi="Arial" w:cs="Arial"/>
                <w:sz w:val="16"/>
                <w:szCs w:val="16"/>
              </w:rPr>
              <w:t xml:space="preserve"> </w:t>
            </w:r>
            <w:r w:rsidRPr="00EB16E6">
              <w:rPr>
                <w:rFonts w:ascii="Sylfaen" w:hAnsi="Sylfaen" w:cs="Sylfaen"/>
                <w:sz w:val="16"/>
                <w:szCs w:val="16"/>
              </w:rPr>
              <w:t>безопасность</w:t>
            </w:r>
            <w:r w:rsidRPr="00EB16E6">
              <w:rPr>
                <w:rFonts w:ascii="Arial" w:hAnsi="Arial" w:cs="Arial"/>
                <w:sz w:val="16"/>
                <w:szCs w:val="16"/>
              </w:rPr>
              <w:t xml:space="preserve"> </w:t>
            </w:r>
            <w:r w:rsidRPr="00EB16E6">
              <w:rPr>
                <w:rFonts w:ascii="Sylfaen" w:hAnsi="Sylfaen" w:cs="Sylfaen"/>
                <w:sz w:val="16"/>
                <w:szCs w:val="16"/>
              </w:rPr>
              <w:t>о</w:t>
            </w:r>
            <w:r w:rsidRPr="00EB16E6">
              <w:rPr>
                <w:rFonts w:ascii="Arial" w:hAnsi="Arial" w:cs="Arial"/>
                <w:sz w:val="16"/>
                <w:szCs w:val="16"/>
              </w:rPr>
              <w:t>»</w:t>
            </w:r>
            <w:r w:rsidRPr="00EB16E6">
              <w:rPr>
                <w:rFonts w:ascii="Sylfaen" w:hAnsi="Sylfaen" w:cs="Sylfaen"/>
                <w:sz w:val="16"/>
                <w:szCs w:val="16"/>
              </w:rPr>
              <w:t>РА:</w:t>
            </w:r>
            <w:r w:rsidRPr="00EB16E6">
              <w:rPr>
                <w:rFonts w:ascii="Arial" w:hAnsi="Arial" w:cs="Arial"/>
                <w:sz w:val="16"/>
                <w:szCs w:val="16"/>
              </w:rPr>
              <w:t xml:space="preserve"> </w:t>
            </w:r>
            <w:r w:rsidRPr="00EB16E6">
              <w:rPr>
                <w:rFonts w:ascii="Sylfaen" w:hAnsi="Sylfaen" w:cs="Sylfaen"/>
                <w:sz w:val="16"/>
                <w:szCs w:val="16"/>
              </w:rPr>
              <w:t>закона</w:t>
            </w:r>
            <w:r w:rsidRPr="00EB16E6">
              <w:rPr>
                <w:rFonts w:ascii="Arial" w:hAnsi="Arial" w:cs="Arial"/>
                <w:sz w:val="16"/>
                <w:szCs w:val="16"/>
              </w:rPr>
              <w:t>9-</w:t>
            </w:r>
            <w:r w:rsidRPr="00EB16E6">
              <w:rPr>
                <w:rFonts w:ascii="Sylfaen" w:hAnsi="Sylfaen" w:cs="Sylfaen"/>
                <w:sz w:val="16"/>
                <w:szCs w:val="16"/>
              </w:rPr>
              <w:t>й</w:t>
            </w:r>
            <w:r w:rsidRPr="00EB16E6">
              <w:rPr>
                <w:rFonts w:ascii="Arial" w:hAnsi="Arial" w:cs="Arial"/>
                <w:sz w:val="16"/>
                <w:szCs w:val="16"/>
              </w:rPr>
              <w:t xml:space="preserve"> </w:t>
            </w:r>
            <w:r w:rsidRPr="00EB16E6">
              <w:rPr>
                <w:rFonts w:ascii="Sylfaen" w:hAnsi="Sylfaen" w:cs="Sylfaen"/>
                <w:sz w:val="16"/>
                <w:szCs w:val="16"/>
              </w:rPr>
              <w:t>статьи</w:t>
            </w:r>
            <w:r w:rsidRPr="00EB16E6">
              <w:rPr>
                <w:rFonts w:ascii="Arial" w:hAnsi="Arial" w:cs="Arial"/>
                <w:sz w:val="16"/>
                <w:szCs w:val="16"/>
              </w:rPr>
              <w:t>:</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720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90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64800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Pr="00835434" w:rsidRDefault="009C624B" w:rsidP="009C624B">
            <w:pPr>
              <w:jc w:val="right"/>
              <w:rPr>
                <w:rFonts w:ascii="Arial Armenian" w:hAnsi="Arial Armenian" w:cs="Calibri"/>
                <w:color w:val="000000"/>
                <w:sz w:val="20"/>
                <w:szCs w:val="20"/>
                <w:lang w:val="en-US"/>
              </w:rPr>
            </w:pPr>
            <w:r>
              <w:rPr>
                <w:rFonts w:ascii="Arial Armenian" w:hAnsi="Arial Armenian" w:cs="Calibri"/>
                <w:color w:val="000000"/>
                <w:sz w:val="20"/>
                <w:szCs w:val="20"/>
                <w:lang w:val="en-US"/>
              </w:rPr>
              <w:t>57</w:t>
            </w:r>
          </w:p>
        </w:tc>
        <w:tc>
          <w:tcPr>
            <w:tcW w:w="1559" w:type="dxa"/>
            <w:vAlign w:val="bottom"/>
          </w:tcPr>
          <w:p w:rsidR="009C624B" w:rsidRPr="001858AB" w:rsidRDefault="009C624B" w:rsidP="009C624B">
            <w:pPr>
              <w:jc w:val="center"/>
              <w:rPr>
                <w:rFonts w:ascii="GHEA Grapalat" w:hAnsi="GHEA Grapalat" w:cs="Calibri"/>
                <w:sz w:val="20"/>
                <w:szCs w:val="20"/>
              </w:rPr>
            </w:pPr>
            <w:r w:rsidRPr="001858AB">
              <w:rPr>
                <w:rFonts w:ascii="Sylfaen" w:hAnsi="Sylfaen" w:cs="Sylfaen"/>
                <w:color w:val="000000"/>
                <w:sz w:val="20"/>
                <w:szCs w:val="20"/>
              </w:rPr>
              <w:t>Баклажан</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62086F" w:rsidRDefault="009C624B" w:rsidP="009C624B">
            <w:pPr>
              <w:rPr>
                <w:rFonts w:ascii="GHEA Grapalat" w:hAnsi="GHEA Grapalat" w:cs="Calibri"/>
                <w:sz w:val="14"/>
                <w:szCs w:val="14"/>
              </w:rPr>
            </w:pPr>
            <w:r>
              <w:rPr>
                <w:rFonts w:ascii="GHEA Grapalat" w:hAnsi="GHEA Grapalat" w:cs="Calibri"/>
                <w:sz w:val="14"/>
                <w:szCs w:val="14"/>
              </w:rPr>
              <w:t>Баклажаны свежие. Безопасность согласно статье 9 Закона РА «О гигиенических нормативах и безопасности пищевых продуктов» N 2-III-4.9-01-2010.</w:t>
            </w:r>
            <w:r w:rsidRPr="000A2362">
              <w:rPr>
                <w:rFonts w:ascii="GHEA Grapalat" w:hAnsi="GHEA Grapalat" w:cs="Calibri"/>
                <w:color w:val="FF0000"/>
                <w:sz w:val="14"/>
                <w:szCs w:val="14"/>
              </w:rPr>
              <w:t>Сезонный</w:t>
            </w: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270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20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5400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9C624B" w:rsidRPr="00362D9A" w:rsidRDefault="009C624B" w:rsidP="009C624B">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lang w:val="en-US"/>
              </w:rPr>
            </w:pPr>
            <w:r>
              <w:rPr>
                <w:rFonts w:ascii="Arial Armenian" w:hAnsi="Arial Armenian" w:cs="Calibri"/>
                <w:color w:val="000000"/>
                <w:sz w:val="20"/>
                <w:szCs w:val="20"/>
                <w:lang w:val="en-US"/>
              </w:rPr>
              <w:t>58</w:t>
            </w:r>
          </w:p>
          <w:p w:rsidR="009C624B" w:rsidRDefault="009C624B" w:rsidP="009C624B">
            <w:pPr>
              <w:jc w:val="right"/>
              <w:rPr>
                <w:rFonts w:ascii="Arial Armenian" w:hAnsi="Arial Armenian" w:cs="Calibri"/>
                <w:color w:val="000000"/>
                <w:sz w:val="20"/>
                <w:szCs w:val="20"/>
                <w:lang w:val="en-US"/>
              </w:rPr>
            </w:pPr>
          </w:p>
        </w:tc>
        <w:tc>
          <w:tcPr>
            <w:tcW w:w="1559" w:type="dxa"/>
          </w:tcPr>
          <w:p w:rsidR="009C624B" w:rsidRPr="00C448A2" w:rsidRDefault="009C624B" w:rsidP="009C624B">
            <w:r w:rsidRPr="00C448A2">
              <w:t>Мандарин</w:t>
            </w:r>
          </w:p>
        </w:tc>
        <w:tc>
          <w:tcPr>
            <w:tcW w:w="1134" w:type="dxa"/>
          </w:tcPr>
          <w:p w:rsidR="009C624B" w:rsidRPr="00C448A2" w:rsidRDefault="009C624B" w:rsidP="009C624B">
            <w:r w:rsidRPr="00C448A2">
              <w:t>РА или эквивале</w:t>
            </w:r>
            <w:r w:rsidRPr="00C448A2">
              <w:lastRenderedPageBreak/>
              <w:t>нт</w:t>
            </w:r>
          </w:p>
        </w:tc>
        <w:tc>
          <w:tcPr>
            <w:tcW w:w="5387" w:type="dxa"/>
          </w:tcPr>
          <w:p w:rsidR="009C624B" w:rsidRPr="00C448A2" w:rsidRDefault="009C624B" w:rsidP="009C624B">
            <w:r w:rsidRPr="00C448A2">
              <w:lastRenderedPageBreak/>
              <w:t>Мандарин свежий, II фруктологической группы (менее 71 до 63 мм включительно), ГОСТ 4427-</w:t>
            </w:r>
            <w:r w:rsidRPr="00C448A2">
              <w:lastRenderedPageBreak/>
              <w:t>82. Безопасность и маркировка по данным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декабря.Сезонно.</w:t>
            </w:r>
          </w:p>
        </w:tc>
        <w:tc>
          <w:tcPr>
            <w:tcW w:w="1161" w:type="dxa"/>
          </w:tcPr>
          <w:p w:rsidR="009C624B" w:rsidRPr="00C448A2" w:rsidRDefault="009C624B" w:rsidP="009C624B">
            <w:r w:rsidRPr="00C448A2">
              <w:lastRenderedPageBreak/>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500</w:t>
            </w:r>
          </w:p>
        </w:tc>
        <w:tc>
          <w:tcPr>
            <w:tcW w:w="1060" w:type="dxa"/>
            <w:tcBorders>
              <w:top w:val="nil"/>
              <w:left w:val="nil"/>
              <w:bottom w:val="single" w:sz="4" w:space="0" w:color="auto"/>
              <w:right w:val="single" w:sz="4" w:space="0" w:color="auto"/>
            </w:tcBorders>
            <w:shd w:val="clear" w:color="auto" w:fill="auto"/>
            <w:vAlign w:val="bottom"/>
          </w:tcPr>
          <w:p w:rsidR="009C624B" w:rsidRPr="00C96770" w:rsidRDefault="009C624B" w:rsidP="009C624B">
            <w:pPr>
              <w:jc w:val="center"/>
              <w:rPr>
                <w:rFonts w:ascii="Sylfaen" w:hAnsi="Sylfaen" w:cs="Calibri"/>
                <w:color w:val="000000"/>
                <w:sz w:val="14"/>
                <w:szCs w:val="14"/>
              </w:rPr>
            </w:pPr>
            <w:r>
              <w:rPr>
                <w:rFonts w:ascii="Calibri" w:hAnsi="Calibri" w:cs="Calibri"/>
                <w:color w:val="000000"/>
                <w:sz w:val="20"/>
                <w:szCs w:val="20"/>
              </w:rPr>
              <w:t>60</w:t>
            </w:r>
          </w:p>
        </w:tc>
        <w:tc>
          <w:tcPr>
            <w:tcW w:w="777" w:type="dxa"/>
            <w:tcBorders>
              <w:top w:val="nil"/>
              <w:left w:val="nil"/>
              <w:bottom w:val="single" w:sz="4" w:space="0" w:color="auto"/>
              <w:right w:val="single" w:sz="4" w:space="0" w:color="auto"/>
            </w:tcBorders>
            <w:shd w:val="clear" w:color="auto" w:fill="auto"/>
            <w:vAlign w:val="bottom"/>
          </w:tcPr>
          <w:p w:rsidR="009C624B" w:rsidRPr="00C96770" w:rsidRDefault="009C624B" w:rsidP="009C624B">
            <w:pPr>
              <w:rPr>
                <w:rFonts w:ascii="Sylfaen" w:hAnsi="Sylfaen" w:cs="Calibri"/>
                <w:sz w:val="14"/>
                <w:szCs w:val="14"/>
              </w:rPr>
            </w:pPr>
            <w:r>
              <w:rPr>
                <w:rFonts w:ascii="Calibri" w:hAnsi="Calibri" w:cs="Calibri"/>
                <w:color w:val="000000"/>
                <w:sz w:val="20"/>
                <w:szCs w:val="20"/>
              </w:rPr>
              <w:t>30000</w:t>
            </w:r>
          </w:p>
        </w:tc>
        <w:tc>
          <w:tcPr>
            <w:tcW w:w="1322" w:type="dxa"/>
          </w:tcPr>
          <w:p w:rsidR="009C624B" w:rsidRPr="00356B81" w:rsidRDefault="009C624B" w:rsidP="009C624B">
            <w:pPr>
              <w:rPr>
                <w:sz w:val="20"/>
                <w:szCs w:val="20"/>
              </w:rPr>
            </w:pPr>
            <w:r w:rsidRPr="00356B81">
              <w:rPr>
                <w:rFonts w:ascii="GHEA Grapalat" w:hAnsi="GHEA Grapalat"/>
                <w:sz w:val="20"/>
                <w:szCs w:val="20"/>
              </w:rPr>
              <w:t xml:space="preserve">г.Даштакар  , в at 4-rd </w:t>
            </w:r>
            <w:r w:rsidRPr="00356B81">
              <w:rPr>
                <w:rFonts w:ascii="GHEA Grapalat" w:hAnsi="GHEA Grapalat"/>
                <w:sz w:val="20"/>
                <w:szCs w:val="20"/>
              </w:rPr>
              <w:lastRenderedPageBreak/>
              <w:t>p. /2 /1</w:t>
            </w:r>
          </w:p>
        </w:tc>
        <w:tc>
          <w:tcPr>
            <w:tcW w:w="1276" w:type="dxa"/>
          </w:tcPr>
          <w:p w:rsidR="009C624B" w:rsidRPr="00C448A2" w:rsidRDefault="009C624B" w:rsidP="009C624B">
            <w:r w:rsidRPr="00C448A2">
              <w:lastRenderedPageBreak/>
              <w:t>По порядку</w:t>
            </w:r>
          </w:p>
        </w:tc>
        <w:tc>
          <w:tcPr>
            <w:tcW w:w="992" w:type="dxa"/>
          </w:tcPr>
          <w:p w:rsidR="009C624B" w:rsidRDefault="009C624B" w:rsidP="009C624B">
            <w:r w:rsidRPr="00C448A2">
              <w:t>С даты вступл</w:t>
            </w:r>
            <w:r w:rsidRPr="00C448A2">
              <w:lastRenderedPageBreak/>
              <w:t>ения договора в силу до 30.12.2024 г.</w:t>
            </w:r>
          </w:p>
        </w:tc>
      </w:tr>
      <w:tr w:rsidR="009C624B" w:rsidRPr="005C1660" w:rsidTr="00CE3C99">
        <w:trPr>
          <w:trHeight w:val="246"/>
        </w:trPr>
        <w:tc>
          <w:tcPr>
            <w:tcW w:w="704" w:type="dxa"/>
            <w:vAlign w:val="bottom"/>
          </w:tcPr>
          <w:p w:rsidR="009C624B" w:rsidRDefault="009C624B" w:rsidP="009C624B">
            <w:pPr>
              <w:jc w:val="right"/>
              <w:rPr>
                <w:rFonts w:ascii="Arial Armenian" w:hAnsi="Arial Armenian" w:cs="Calibri"/>
                <w:color w:val="000000"/>
                <w:sz w:val="20"/>
                <w:szCs w:val="20"/>
              </w:rPr>
            </w:pPr>
            <w:r>
              <w:rPr>
                <w:rFonts w:ascii="Arial Armenian" w:hAnsi="Arial Armenian" w:cs="Calibri"/>
                <w:color w:val="000000"/>
                <w:sz w:val="20"/>
                <w:szCs w:val="20"/>
              </w:rPr>
              <w:lastRenderedPageBreak/>
              <w:t>59</w:t>
            </w:r>
          </w:p>
        </w:tc>
        <w:tc>
          <w:tcPr>
            <w:tcW w:w="1559" w:type="dxa"/>
            <w:vAlign w:val="bottom"/>
          </w:tcPr>
          <w:p w:rsidR="009C624B" w:rsidRPr="004142E2" w:rsidRDefault="009C624B" w:rsidP="009C624B">
            <w:pPr>
              <w:rPr>
                <w:rFonts w:ascii="Sylfaen" w:hAnsi="Sylfaen" w:cs="Calibri"/>
                <w:sz w:val="20"/>
                <w:szCs w:val="20"/>
              </w:rPr>
            </w:pPr>
            <w:r w:rsidRPr="00356B81">
              <w:rPr>
                <w:rFonts w:ascii="Sylfaen" w:hAnsi="Sylfaen" w:cs="Sylfaen"/>
                <w:color w:val="000000"/>
                <w:sz w:val="20"/>
                <w:szCs w:val="20"/>
              </w:rPr>
              <w:t>Фасоль зеленая свежая</w:t>
            </w:r>
          </w:p>
        </w:tc>
        <w:tc>
          <w:tcPr>
            <w:tcW w:w="1134" w:type="dxa"/>
            <w:vAlign w:val="center"/>
          </w:tcPr>
          <w:p w:rsidR="009C624B" w:rsidRPr="0062086F" w:rsidRDefault="009C624B" w:rsidP="009C624B">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9C624B" w:rsidRPr="00356B81" w:rsidRDefault="009C624B" w:rsidP="009C62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02124"/>
                <w:sz w:val="18"/>
                <w:szCs w:val="18"/>
                <w:lang w:bidi="ar-SA"/>
              </w:rPr>
            </w:pPr>
            <w:r w:rsidRPr="00356B81">
              <w:rPr>
                <w:rFonts w:ascii="inherit" w:hAnsi="inherit" w:cs="Courier New"/>
                <w:color w:val="202124"/>
                <w:sz w:val="18"/>
                <w:szCs w:val="18"/>
                <w:lang w:bidi="ar-SA"/>
              </w:rPr>
              <w:t>Фасоль зеленая свежая. Безопасность согласно статье 9 Закона РА «О гигиенических нормативах и безопасности пищевых продуктов» N 2-III-4.9-01-2010. Сезонный Сезонный.</w:t>
            </w:r>
          </w:p>
          <w:p w:rsidR="009C624B" w:rsidRPr="00356B81" w:rsidRDefault="009C624B" w:rsidP="009C624B">
            <w:pPr>
              <w:jc w:val="center"/>
              <w:rPr>
                <w:rFonts w:ascii="GHEA Grapalat" w:hAnsi="GHEA Grapalat" w:cs="Calibri"/>
                <w:sz w:val="18"/>
                <w:szCs w:val="18"/>
              </w:rPr>
            </w:pPr>
          </w:p>
        </w:tc>
        <w:tc>
          <w:tcPr>
            <w:tcW w:w="1161" w:type="dxa"/>
            <w:vAlign w:val="center"/>
          </w:tcPr>
          <w:p w:rsidR="009C624B" w:rsidRPr="00362D9A" w:rsidRDefault="009C624B" w:rsidP="009C624B">
            <w:pPr>
              <w:jc w:val="center"/>
              <w:rPr>
                <w:rFonts w:ascii="GHEA Grapalat" w:hAnsi="GHEA Grapalat" w:cs="Arial"/>
                <w:sz w:val="14"/>
                <w:szCs w:val="14"/>
              </w:rPr>
            </w:pPr>
            <w:r>
              <w:rPr>
                <w:rFonts w:ascii="GHEA Grapalat" w:hAnsi="GHEA Grapalat" w:cs="Arial"/>
                <w:sz w:val="14"/>
                <w:szCs w:val="14"/>
              </w:rPr>
              <w:t>кг</w:t>
            </w:r>
          </w:p>
        </w:tc>
        <w:tc>
          <w:tcPr>
            <w:tcW w:w="783" w:type="dxa"/>
            <w:tcBorders>
              <w:top w:val="nil"/>
              <w:left w:val="single" w:sz="4" w:space="0" w:color="auto"/>
              <w:bottom w:val="single" w:sz="4" w:space="0" w:color="auto"/>
              <w:right w:val="single" w:sz="4" w:space="0" w:color="auto"/>
            </w:tcBorders>
            <w:shd w:val="clear" w:color="auto" w:fill="auto"/>
            <w:vAlign w:val="center"/>
          </w:tcPr>
          <w:p w:rsidR="009C624B" w:rsidRPr="0064037D" w:rsidRDefault="009C624B" w:rsidP="009C624B">
            <w:pPr>
              <w:rPr>
                <w:rFonts w:ascii="Sylfaen" w:hAnsi="Sylfaen" w:cs="Calibri"/>
                <w:sz w:val="14"/>
                <w:szCs w:val="14"/>
              </w:rPr>
            </w:pPr>
            <w:r>
              <w:rPr>
                <w:rFonts w:ascii="Sylfaen" w:hAnsi="Sylfaen" w:cs="Calibri"/>
                <w:color w:val="000000"/>
                <w:sz w:val="20"/>
                <w:szCs w:val="20"/>
              </w:rPr>
              <w:t>500</w:t>
            </w:r>
          </w:p>
        </w:tc>
        <w:tc>
          <w:tcPr>
            <w:tcW w:w="1060"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jc w:val="center"/>
              <w:rPr>
                <w:rFonts w:ascii="Sylfaen" w:hAnsi="Sylfaen" w:cs="Calibri"/>
                <w:color w:val="000000"/>
                <w:sz w:val="14"/>
                <w:szCs w:val="14"/>
                <w:lang w:val="hy-AM"/>
              </w:rPr>
            </w:pPr>
            <w:r>
              <w:rPr>
                <w:rFonts w:ascii="Calibri" w:hAnsi="Calibri" w:cs="Calibri"/>
                <w:color w:val="000000"/>
                <w:sz w:val="20"/>
                <w:szCs w:val="20"/>
              </w:rPr>
              <w:t>20</w:t>
            </w:r>
          </w:p>
        </w:tc>
        <w:tc>
          <w:tcPr>
            <w:tcW w:w="777" w:type="dxa"/>
            <w:tcBorders>
              <w:top w:val="nil"/>
              <w:left w:val="nil"/>
              <w:bottom w:val="single" w:sz="4" w:space="0" w:color="auto"/>
              <w:right w:val="single" w:sz="4" w:space="0" w:color="auto"/>
            </w:tcBorders>
            <w:shd w:val="clear" w:color="auto" w:fill="auto"/>
            <w:vAlign w:val="bottom"/>
          </w:tcPr>
          <w:p w:rsidR="009C624B" w:rsidRPr="0064037D" w:rsidRDefault="009C624B" w:rsidP="009C624B">
            <w:pPr>
              <w:rPr>
                <w:rFonts w:ascii="Sylfaen" w:hAnsi="Sylfaen" w:cs="Calibri"/>
                <w:sz w:val="14"/>
                <w:szCs w:val="14"/>
              </w:rPr>
            </w:pPr>
            <w:r>
              <w:rPr>
                <w:rFonts w:ascii="Calibri" w:hAnsi="Calibri" w:cs="Calibri"/>
                <w:color w:val="000000"/>
                <w:sz w:val="20"/>
                <w:szCs w:val="20"/>
              </w:rPr>
              <w:t>10000</w:t>
            </w:r>
          </w:p>
        </w:tc>
        <w:tc>
          <w:tcPr>
            <w:tcW w:w="1322" w:type="dxa"/>
          </w:tcPr>
          <w:p w:rsidR="009C624B" w:rsidRPr="00356B81" w:rsidRDefault="009C624B" w:rsidP="009C624B">
            <w:pPr>
              <w:rPr>
                <w:sz w:val="20"/>
                <w:szCs w:val="20"/>
              </w:rPr>
            </w:pPr>
            <w:r w:rsidRPr="00356B81">
              <w:rPr>
                <w:rFonts w:ascii="GHEA Grapalat" w:hAnsi="GHEA Grapalat"/>
                <w:sz w:val="20"/>
                <w:szCs w:val="20"/>
              </w:rPr>
              <w:t>г.Даштакар  , в at 4-rd p. /2 /1</w:t>
            </w:r>
          </w:p>
        </w:tc>
        <w:tc>
          <w:tcPr>
            <w:tcW w:w="1276" w:type="dxa"/>
            <w:vAlign w:val="center"/>
          </w:tcPr>
          <w:p w:rsidR="009C624B" w:rsidRPr="00362D9A" w:rsidRDefault="009C624B" w:rsidP="009C624B">
            <w:pPr>
              <w:jc w:val="center"/>
              <w:rPr>
                <w:rFonts w:ascii="GHEA Grapalat" w:hAnsi="GHEA Grapalat" w:cs="Calibri"/>
                <w:sz w:val="14"/>
                <w:szCs w:val="14"/>
                <w:lang w:val="hy-AM"/>
              </w:rPr>
            </w:pPr>
          </w:p>
        </w:tc>
        <w:tc>
          <w:tcPr>
            <w:tcW w:w="992" w:type="dxa"/>
            <w:vAlign w:val="center"/>
          </w:tcPr>
          <w:p w:rsidR="009C624B" w:rsidRPr="00362D9A" w:rsidRDefault="009C624B" w:rsidP="009C624B">
            <w:pPr>
              <w:rPr>
                <w:rFonts w:ascii="GHEA Grapalat" w:hAnsi="GHEA Grapalat" w:cs="Sylfaen"/>
                <w:sz w:val="14"/>
                <w:szCs w:val="14"/>
                <w:lang w:val="hy-AM"/>
              </w:rPr>
            </w:pPr>
          </w:p>
        </w:tc>
      </w:tr>
      <w:tr w:rsidR="00356B81" w:rsidRPr="005C1660" w:rsidTr="00E1265A">
        <w:trPr>
          <w:trHeight w:val="246"/>
        </w:trPr>
        <w:tc>
          <w:tcPr>
            <w:tcW w:w="704" w:type="dxa"/>
            <w:vAlign w:val="bottom"/>
          </w:tcPr>
          <w:p w:rsidR="00356B81" w:rsidRPr="00356B81" w:rsidRDefault="00356B81" w:rsidP="00356B81">
            <w:pPr>
              <w:jc w:val="right"/>
              <w:rPr>
                <w:rFonts w:ascii="Arial Armenian" w:hAnsi="Arial Armenian" w:cs="Calibri"/>
                <w:color w:val="000000"/>
                <w:sz w:val="20"/>
                <w:szCs w:val="20"/>
                <w:lang w:val="en-US"/>
              </w:rPr>
            </w:pPr>
            <w:r>
              <w:rPr>
                <w:rFonts w:ascii="Arial Armenian" w:hAnsi="Arial Armenian" w:cs="Calibri"/>
                <w:color w:val="000000"/>
                <w:sz w:val="20"/>
                <w:szCs w:val="20"/>
                <w:lang w:val="en-US"/>
              </w:rPr>
              <w:t>60</w:t>
            </w:r>
          </w:p>
        </w:tc>
        <w:tc>
          <w:tcPr>
            <w:tcW w:w="1559" w:type="dxa"/>
            <w:vAlign w:val="bottom"/>
          </w:tcPr>
          <w:p w:rsidR="00356B81" w:rsidRPr="001858AB" w:rsidRDefault="00356B81" w:rsidP="00356B81">
            <w:pPr>
              <w:jc w:val="center"/>
              <w:rPr>
                <w:rFonts w:ascii="GHEA Grapalat" w:hAnsi="GHEA Grapalat" w:cs="Calibri"/>
                <w:sz w:val="20"/>
                <w:szCs w:val="20"/>
              </w:rPr>
            </w:pPr>
            <w:r w:rsidRPr="001858AB">
              <w:rPr>
                <w:rFonts w:ascii="Sylfaen" w:hAnsi="Sylfaen" w:cs="Sylfaen"/>
                <w:color w:val="262626"/>
                <w:sz w:val="20"/>
                <w:szCs w:val="20"/>
              </w:rPr>
              <w:t>Шоколад</w:t>
            </w:r>
            <w:r w:rsidRPr="001858AB">
              <w:rPr>
                <w:rFonts w:ascii="Calibri" w:hAnsi="Calibri"/>
                <w:color w:val="262626"/>
                <w:sz w:val="20"/>
                <w:szCs w:val="20"/>
              </w:rPr>
              <w:t xml:space="preserve"> </w:t>
            </w:r>
            <w:r w:rsidRPr="001858AB">
              <w:rPr>
                <w:rFonts w:ascii="Sylfaen" w:hAnsi="Sylfaen" w:cs="Sylfaen"/>
                <w:color w:val="262626"/>
                <w:sz w:val="20"/>
                <w:szCs w:val="20"/>
              </w:rPr>
              <w:t>крем</w:t>
            </w:r>
          </w:p>
        </w:tc>
        <w:tc>
          <w:tcPr>
            <w:tcW w:w="1134" w:type="dxa"/>
            <w:vAlign w:val="center"/>
          </w:tcPr>
          <w:p w:rsidR="00356B81" w:rsidRPr="0062086F" w:rsidRDefault="00356B81" w:rsidP="00356B81">
            <w:pPr>
              <w:jc w:val="center"/>
              <w:rPr>
                <w:rFonts w:ascii="GHEA Grapalat" w:hAnsi="GHEA Grapalat"/>
                <w:sz w:val="14"/>
                <w:szCs w:val="14"/>
              </w:rPr>
            </w:pPr>
            <w:r w:rsidRPr="00753465">
              <w:rPr>
                <w:rFonts w:ascii="Sylfaen" w:hAnsi="Sylfaen"/>
                <w:sz w:val="16"/>
                <w:szCs w:val="16"/>
              </w:rPr>
              <w:t>РА или эквивалент</w:t>
            </w:r>
          </w:p>
        </w:tc>
        <w:tc>
          <w:tcPr>
            <w:tcW w:w="5387" w:type="dxa"/>
            <w:vAlign w:val="center"/>
          </w:tcPr>
          <w:p w:rsidR="00356B81" w:rsidRPr="00485D90" w:rsidRDefault="00356B81" w:rsidP="00356B81">
            <w:pPr>
              <w:rPr>
                <w:rFonts w:ascii="GHEA Grapalat" w:hAnsi="GHEA Grapalat"/>
                <w:sz w:val="18"/>
                <w:szCs w:val="18"/>
                <w:lang w:val="hy-AM"/>
              </w:rPr>
            </w:pPr>
            <w:r w:rsidRPr="006F3F91">
              <w:rPr>
                <w:rFonts w:ascii="GHEA Grapalat" w:hAnsi="GHEA Grapalat"/>
                <w:sz w:val="18"/>
                <w:szCs w:val="18"/>
              </w:rPr>
              <w:t>Шоколадные изделия:</w:t>
            </w:r>
          </w:p>
          <w:p w:rsidR="00356B81" w:rsidRPr="000F1797" w:rsidRDefault="00356B81" w:rsidP="00356B81">
            <w:pPr>
              <w:jc w:val="center"/>
              <w:rPr>
                <w:rFonts w:ascii="GHEA Grapalat" w:hAnsi="GHEA Grapalat"/>
                <w:sz w:val="18"/>
                <w:szCs w:val="18"/>
                <w:lang w:val="hy-AM"/>
              </w:rPr>
            </w:pPr>
            <w:r w:rsidRPr="00485D90">
              <w:rPr>
                <w:rFonts w:ascii="GHEA Grapalat" w:hAnsi="GHEA Grapalat"/>
                <w:sz w:val="18"/>
                <w:szCs w:val="18"/>
                <w:lang w:val="hy-AM"/>
              </w:rPr>
              <w:t>В составе: сахар, растительное масло, фундук, молоко сухое обезжиренное, какао-порошок обезжиренный. В порции 15 г не менее</w:t>
            </w:r>
          </w:p>
          <w:p w:rsidR="00356B81" w:rsidRPr="00485D90" w:rsidRDefault="00356B81" w:rsidP="00356B81">
            <w:pPr>
              <w:jc w:val="center"/>
              <w:rPr>
                <w:rFonts w:ascii="GHEA Grapalat" w:hAnsi="GHEA Grapalat"/>
                <w:sz w:val="18"/>
                <w:szCs w:val="18"/>
                <w:lang w:val="hy-AM"/>
              </w:rPr>
            </w:pPr>
            <w:r w:rsidRPr="00485D90">
              <w:rPr>
                <w:rFonts w:ascii="GHEA Grapalat" w:hAnsi="GHEA Grapalat"/>
                <w:sz w:val="18"/>
                <w:szCs w:val="18"/>
                <w:lang w:val="hy-AM"/>
              </w:rPr>
              <w:t>337 кДж/80 ккал.</w:t>
            </w:r>
          </w:p>
          <w:p w:rsidR="00356B81" w:rsidRPr="00485D90" w:rsidRDefault="00356B81" w:rsidP="00356B81">
            <w:pPr>
              <w:jc w:val="center"/>
              <w:rPr>
                <w:rFonts w:ascii="Arial Armenian" w:hAnsi="Arial Armenian"/>
                <w:sz w:val="18"/>
                <w:szCs w:val="18"/>
                <w:lang w:val="hy-AM"/>
              </w:rPr>
            </w:pPr>
            <w:r w:rsidRPr="00485D90">
              <w:rPr>
                <w:rFonts w:ascii="GHEA Grapalat" w:hAnsi="GHEA Grapalat"/>
                <w:sz w:val="18"/>
                <w:szCs w:val="18"/>
                <w:lang w:val="hy-AM"/>
              </w:rPr>
              <w:t>упаковано в стеклянную тару</w:t>
            </w:r>
            <w:r w:rsidRPr="00485D90">
              <w:rPr>
                <w:rFonts w:ascii="Arial Armenian" w:hAnsi="Arial Armenian"/>
                <w:sz w:val="18"/>
                <w:szCs w:val="18"/>
                <w:lang w:val="hy-AM"/>
              </w:rPr>
              <w:t>:</w:t>
            </w:r>
          </w:p>
          <w:p w:rsidR="00356B81" w:rsidRPr="006F3F91" w:rsidRDefault="00356B81" w:rsidP="00356B81">
            <w:pPr>
              <w:rPr>
                <w:rFonts w:ascii="GHEA Grapalat" w:hAnsi="GHEA Grapalat" w:cs="Calibri"/>
                <w:sz w:val="14"/>
                <w:szCs w:val="14"/>
                <w:lang w:val="hy-AM"/>
              </w:rPr>
            </w:pPr>
            <w:r w:rsidRPr="006F3F91">
              <w:rPr>
                <w:rFonts w:ascii="GHEA Grapalat" w:hAnsi="GHEA Grapalat"/>
                <w:sz w:val="18"/>
                <w:szCs w:val="18"/>
                <w:lang w:val="hy-AM"/>
              </w:rPr>
              <w:t>МТК 022/2011 О маркировке пищевой продукции</w:t>
            </w:r>
          </w:p>
        </w:tc>
        <w:tc>
          <w:tcPr>
            <w:tcW w:w="1161" w:type="dxa"/>
            <w:vAlign w:val="center"/>
          </w:tcPr>
          <w:p w:rsidR="00356B81" w:rsidRPr="00362D9A" w:rsidRDefault="00356B81" w:rsidP="00356B81">
            <w:pPr>
              <w:jc w:val="center"/>
              <w:rPr>
                <w:rFonts w:ascii="GHEA Grapalat" w:hAnsi="GHEA Grapalat" w:cs="Arial"/>
                <w:sz w:val="14"/>
                <w:szCs w:val="14"/>
              </w:rPr>
            </w:pPr>
            <w:r>
              <w:rPr>
                <w:rFonts w:ascii="GHEA Grapalat" w:hAnsi="GHEA Grapalat" w:cs="Arial"/>
                <w:sz w:val="14"/>
                <w:szCs w:val="14"/>
              </w:rPr>
              <w:t>коробка</w:t>
            </w:r>
          </w:p>
        </w:tc>
        <w:tc>
          <w:tcPr>
            <w:tcW w:w="783" w:type="dxa"/>
            <w:tcBorders>
              <w:top w:val="nil"/>
              <w:left w:val="single" w:sz="4" w:space="0" w:color="auto"/>
              <w:bottom w:val="single" w:sz="4" w:space="0" w:color="auto"/>
              <w:right w:val="single" w:sz="4" w:space="0" w:color="auto"/>
            </w:tcBorders>
            <w:shd w:val="clear" w:color="auto" w:fill="auto"/>
            <w:vAlign w:val="center"/>
          </w:tcPr>
          <w:p w:rsidR="00356B81" w:rsidRPr="00DD4BDC" w:rsidRDefault="00356B81" w:rsidP="00356B81">
            <w:pPr>
              <w:rPr>
                <w:rFonts w:ascii="Sylfaen" w:hAnsi="Sylfaen" w:cs="Calibri"/>
                <w:sz w:val="14"/>
                <w:szCs w:val="14"/>
              </w:rPr>
            </w:pPr>
            <w:r>
              <w:rPr>
                <w:rFonts w:ascii="Sylfaen" w:hAnsi="Sylfaen" w:cs="Calibri"/>
                <w:color w:val="000000"/>
                <w:sz w:val="20"/>
                <w:szCs w:val="20"/>
              </w:rPr>
              <w:t>750</w:t>
            </w:r>
          </w:p>
        </w:tc>
        <w:tc>
          <w:tcPr>
            <w:tcW w:w="1060" w:type="dxa"/>
            <w:tcBorders>
              <w:top w:val="nil"/>
              <w:left w:val="nil"/>
              <w:bottom w:val="single" w:sz="4" w:space="0" w:color="auto"/>
              <w:right w:val="single" w:sz="4" w:space="0" w:color="auto"/>
            </w:tcBorders>
            <w:shd w:val="clear" w:color="auto" w:fill="auto"/>
            <w:vAlign w:val="bottom"/>
          </w:tcPr>
          <w:p w:rsidR="00356B81" w:rsidRPr="0064037D" w:rsidRDefault="00866BEF" w:rsidP="00356B81">
            <w:pPr>
              <w:jc w:val="center"/>
              <w:rPr>
                <w:rFonts w:ascii="Sylfaen" w:hAnsi="Sylfaen" w:cs="Calibri"/>
                <w:color w:val="000000"/>
                <w:sz w:val="14"/>
                <w:szCs w:val="14"/>
                <w:lang w:val="hy-AM"/>
              </w:rPr>
            </w:pPr>
            <w:r>
              <w:rPr>
                <w:rFonts w:ascii="Calibri" w:hAnsi="Calibri" w:cs="Calibri"/>
                <w:color w:val="000000"/>
                <w:sz w:val="20"/>
                <w:szCs w:val="20"/>
              </w:rPr>
              <w:t>120</w:t>
            </w:r>
          </w:p>
        </w:tc>
        <w:tc>
          <w:tcPr>
            <w:tcW w:w="777" w:type="dxa"/>
            <w:tcBorders>
              <w:top w:val="nil"/>
              <w:left w:val="nil"/>
              <w:bottom w:val="single" w:sz="4" w:space="0" w:color="auto"/>
              <w:right w:val="single" w:sz="4" w:space="0" w:color="auto"/>
            </w:tcBorders>
            <w:shd w:val="clear" w:color="auto" w:fill="auto"/>
            <w:vAlign w:val="bottom"/>
          </w:tcPr>
          <w:p w:rsidR="00356B81" w:rsidRPr="0064037D" w:rsidRDefault="00866BEF" w:rsidP="00866BEF">
            <w:pPr>
              <w:rPr>
                <w:rFonts w:ascii="Sylfaen" w:hAnsi="Sylfaen" w:cs="Calibri"/>
                <w:sz w:val="14"/>
                <w:szCs w:val="14"/>
              </w:rPr>
            </w:pPr>
            <w:r>
              <w:rPr>
                <w:rFonts w:ascii="Calibri" w:hAnsi="Calibri" w:cs="Calibri"/>
                <w:color w:val="000000"/>
                <w:sz w:val="20"/>
                <w:szCs w:val="20"/>
              </w:rPr>
              <w:t>90000</w:t>
            </w:r>
          </w:p>
        </w:tc>
        <w:tc>
          <w:tcPr>
            <w:tcW w:w="1322" w:type="dxa"/>
          </w:tcPr>
          <w:p w:rsidR="00356B81" w:rsidRPr="00356B81" w:rsidRDefault="00356B81" w:rsidP="00356B81">
            <w:pPr>
              <w:rPr>
                <w:sz w:val="20"/>
                <w:szCs w:val="20"/>
              </w:rPr>
            </w:pPr>
            <w:r w:rsidRPr="00356B81">
              <w:rPr>
                <w:rFonts w:ascii="GHEA Grapalat" w:hAnsi="GHEA Grapalat"/>
                <w:sz w:val="20"/>
                <w:szCs w:val="20"/>
              </w:rPr>
              <w:t>г.Даштакар  , в at 4-rd p. /2 /1</w:t>
            </w:r>
          </w:p>
        </w:tc>
        <w:tc>
          <w:tcPr>
            <w:tcW w:w="1276" w:type="dxa"/>
            <w:vAlign w:val="center"/>
          </w:tcPr>
          <w:p w:rsidR="00356B81" w:rsidRPr="00362D9A" w:rsidRDefault="00356B81" w:rsidP="00356B81">
            <w:pPr>
              <w:jc w:val="center"/>
              <w:rPr>
                <w:rFonts w:ascii="GHEA Grapalat" w:hAnsi="GHEA Grapalat" w:cs="Calibri"/>
                <w:sz w:val="14"/>
                <w:szCs w:val="14"/>
                <w:lang w:val="hy-AM"/>
              </w:rPr>
            </w:pPr>
            <w:r w:rsidRPr="00362D9A">
              <w:rPr>
                <w:rFonts w:ascii="GHEA Grapalat" w:hAnsi="GHEA Grapalat" w:cs="Calibri"/>
                <w:sz w:val="14"/>
                <w:szCs w:val="14"/>
                <w:lang w:val="hy-AM"/>
              </w:rPr>
              <w:t>По порядку</w:t>
            </w:r>
          </w:p>
        </w:tc>
        <w:tc>
          <w:tcPr>
            <w:tcW w:w="992" w:type="dxa"/>
            <w:vAlign w:val="center"/>
          </w:tcPr>
          <w:p w:rsidR="00356B81" w:rsidRPr="00362D9A" w:rsidRDefault="00356B81" w:rsidP="00356B81">
            <w:pPr>
              <w:rPr>
                <w:rFonts w:ascii="GHEA Grapalat" w:hAnsi="GHEA Grapalat" w:cs="Sylfaen"/>
                <w:sz w:val="14"/>
                <w:szCs w:val="14"/>
                <w:lang w:val="hy-AM"/>
              </w:rPr>
            </w:pPr>
            <w:r>
              <w:rPr>
                <w:rFonts w:ascii="GHEA Grapalat" w:hAnsi="GHEA Grapalat" w:cs="Sylfaen"/>
                <w:sz w:val="14"/>
                <w:szCs w:val="14"/>
                <w:lang w:val="hy-AM"/>
              </w:rPr>
              <w:t>С даты вступления договора в силу до 30.12.2024 г.</w:t>
            </w:r>
          </w:p>
        </w:tc>
      </w:tr>
    </w:tbl>
    <w:p w:rsidR="007941A0" w:rsidRPr="000C61C0" w:rsidRDefault="007941A0" w:rsidP="007941A0">
      <w:pPr>
        <w:rPr>
          <w:rFonts w:ascii="GHEA Grapalat" w:hAnsi="GHEA Grapalat" w:cs="Sylfaen"/>
        </w:rPr>
      </w:pPr>
    </w:p>
    <w:p w:rsidR="007941A0" w:rsidRPr="001D6AF5" w:rsidRDefault="007941A0" w:rsidP="007941A0">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lastRenderedPageBreak/>
        <w:t>-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декабря 2011 года № 882 (МУ ТС 023/2011).</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декабря 2011 года.</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7F21D5" w:rsidRDefault="007941A0" w:rsidP="007941A0">
      <w:pPr>
        <w:numPr>
          <w:ilvl w:val="0"/>
          <w:numId w:val="46"/>
        </w:numPr>
        <w:rPr>
          <w:rFonts w:ascii="GHEA Grapalat" w:hAnsi="GHEA Grapalat" w:cs="Calibri"/>
          <w:b/>
          <w:bCs/>
          <w:color w:val="000000"/>
          <w:lang w:val="hy-AM"/>
        </w:rPr>
      </w:pPr>
      <w:r w:rsidRPr="001D6AF5">
        <w:rPr>
          <w:rFonts w:ascii="GHEA Grapalat" w:hAnsi="GHEA Grapalat"/>
          <w:b/>
          <w:bCs/>
          <w:color w:val="000000"/>
          <w:lang w:val="hy-AM"/>
        </w:rPr>
        <w:t>По корреспонденту Совета Евразийской экономической комиссии</w:t>
      </w:r>
      <w:r w:rsidRPr="001D6AF5">
        <w:rPr>
          <w:rFonts w:ascii="GHEA Grapalat" w:hAnsi="GHEA Grapalat"/>
          <w:b/>
          <w:bCs/>
          <w:color w:val="000000"/>
          <w:lang w:val="pt-BR"/>
        </w:rPr>
        <w:t>2013</w:t>
      </w:r>
      <w:r w:rsidRPr="001D6AF5">
        <w:rPr>
          <w:rFonts w:ascii="GHEA Grapalat" w:hAnsi="GHEA Grapalat"/>
          <w:b/>
          <w:bCs/>
          <w:color w:val="000000"/>
          <w:lang w:val="hy-AM"/>
        </w:rPr>
        <w:t>Октябрь</w:t>
      </w:r>
      <w:r w:rsidRPr="001D6AF5">
        <w:rPr>
          <w:rFonts w:ascii="GHEA Grapalat" w:hAnsi="GHEA Grapalat"/>
          <w:b/>
          <w:bCs/>
          <w:color w:val="000000"/>
          <w:lang w:val="pt-BR"/>
        </w:rPr>
        <w:t>Число 968:</w:t>
      </w:r>
      <w:r w:rsidRPr="001D6AF5">
        <w:rPr>
          <w:rFonts w:ascii="GHEA Grapalat" w:hAnsi="GHEA Grapalat"/>
          <w:b/>
          <w:bCs/>
          <w:color w:val="000000"/>
          <w:lang w:val="hy-AM"/>
        </w:rPr>
        <w:t>принято решением</w:t>
      </w:r>
      <w:r w:rsidRPr="001D6AF5">
        <w:rPr>
          <w:rFonts w:ascii="GHEA Grapalat" w:hAnsi="GHEA Grapalat" w:cs="GHEA Grapalat"/>
          <w:b/>
          <w:bCs/>
          <w:color w:val="000000"/>
          <w:lang w:val="pt-BR"/>
        </w:rPr>
        <w:t>"</w:t>
      </w:r>
      <w:r w:rsidRPr="001D6AF5">
        <w:rPr>
          <w:rFonts w:ascii="GHEA Grapalat" w:hAnsi="GHEA Grapalat"/>
          <w:b/>
          <w:bCs/>
          <w:color w:val="000000"/>
          <w:lang w:val="hy-AM"/>
        </w:rPr>
        <w:t>О безопасности мяса и мясопродуктов» (МИТК:</w:t>
      </w:r>
      <w:r w:rsidRPr="001D6AF5">
        <w:rPr>
          <w:rFonts w:ascii="GHEA Grapalat" w:hAnsi="GHEA Grapalat"/>
          <w:b/>
          <w:bCs/>
          <w:color w:val="000000"/>
          <w:lang w:val="pt-BR"/>
        </w:rPr>
        <w:t>034/2013)</w:t>
      </w:r>
      <w:r w:rsidRPr="001D6AF5">
        <w:rPr>
          <w:rFonts w:ascii="GHEA Grapalat" w:hAnsi="GHEA Grapalat"/>
          <w:b/>
          <w:bCs/>
          <w:color w:val="000000"/>
          <w:lang w:val="hy-AM"/>
        </w:rPr>
        <w:t>регламента</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b/>
          <w:bCs/>
          <w:color w:val="000000"/>
          <w:lang w:val="pt-BR"/>
        </w:rPr>
        <w:t xml:space="preserve">Постановление Правительства РА от 29 сентября 2011 года N 1438-Н "Об утверждении Технического регламента на яйца и яичные продукты" и </w:t>
      </w:r>
      <w:r w:rsidRPr="001D6AF5">
        <w:rPr>
          <w:rFonts w:ascii="GHEA Grapalat" w:hAnsi="GHEA Grapalat" w:cs="GHEA Grapalat"/>
          <w:b/>
          <w:bCs/>
          <w:color w:val="000000"/>
          <w:lang w:val="pt-BR"/>
        </w:rPr>
        <w:t>"Продукты питания</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безопасность</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о</w:t>
      </w:r>
      <w:r w:rsidRPr="001D6AF5">
        <w:rPr>
          <w:rFonts w:ascii="GHEA Grapalat" w:hAnsi="GHEA Grapalat"/>
          <w:b/>
          <w:bCs/>
          <w:color w:val="000000"/>
          <w:lang w:val="pt-BR"/>
        </w:rPr>
        <w:t>" статьи 9 Закона Республики Армения. ХСТ 182-2012</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Default="007941A0" w:rsidP="007941A0">
      <w:pPr>
        <w:numPr>
          <w:ilvl w:val="0"/>
          <w:numId w:val="46"/>
        </w:numPr>
        <w:rPr>
          <w:rFonts w:ascii="GHEA Grapalat" w:hAnsi="GHEA Grapalat" w:cs="Calibri"/>
          <w:b/>
          <w:bCs/>
          <w:color w:val="000000"/>
          <w:lang w:val="hy-AM"/>
        </w:rPr>
      </w:pPr>
      <w:r w:rsidRPr="001D6AF5">
        <w:rPr>
          <w:rFonts w:ascii="GHEA Grapalat" w:hAnsi="GHEA Grapalat" w:cs="Calibri"/>
          <w:b/>
          <w:bCs/>
          <w:color w:val="000000"/>
          <w:lang w:val="hy-AM"/>
        </w:rPr>
        <w:lastRenderedPageBreak/>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7941A0">
      <w:pPr>
        <w:numPr>
          <w:ilvl w:val="0"/>
          <w:numId w:val="46"/>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9C624B" w:rsidRDefault="007941A0" w:rsidP="009C624B">
      <w:pPr>
        <w:widowControl w:val="0"/>
        <w:spacing w:after="160"/>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0C61C0" w:rsidRPr="000C61C0" w:rsidRDefault="000C61C0" w:rsidP="000C61C0">
            <w:pPr>
              <w:widowControl w:val="0"/>
              <w:jc w:val="center"/>
              <w:rPr>
                <w:rFonts w:ascii="GHEA Grapalat" w:hAnsi="GHEA Grapalat"/>
              </w:rPr>
            </w:pPr>
            <w:r w:rsidRPr="000C61C0">
              <w:rPr>
                <w:rFonts w:ascii="GHEA Grapalat" w:hAnsi="GHEA Grapalat"/>
              </w:rPr>
              <w:t>ПОКУПАТЕЛЬ</w:t>
            </w:r>
          </w:p>
          <w:p w:rsidR="000C61C0" w:rsidRPr="000C61C0" w:rsidRDefault="000C61C0" w:rsidP="000C61C0">
            <w:pPr>
              <w:widowControl w:val="0"/>
              <w:jc w:val="center"/>
              <w:rPr>
                <w:rFonts w:ascii="GHEA Grapalat" w:hAnsi="GHEA Grapalat"/>
              </w:rPr>
            </w:pPr>
            <w:r w:rsidRPr="000C61C0">
              <w:rPr>
                <w:rFonts w:ascii="GHEA Grapalat" w:hAnsi="GHEA Grapalat"/>
              </w:rPr>
              <w:t>ГНКО" Гтнвац  Ераз "</w:t>
            </w:r>
          </w:p>
          <w:p w:rsidR="000C61C0" w:rsidRPr="000C61C0" w:rsidRDefault="000C61C0" w:rsidP="000C61C0">
            <w:pPr>
              <w:widowControl w:val="0"/>
              <w:jc w:val="center"/>
              <w:rPr>
                <w:rFonts w:ascii="GHEA Grapalat" w:hAnsi="GHEA Grapalat"/>
              </w:rPr>
            </w:pPr>
            <w:r w:rsidRPr="000C61C0">
              <w:rPr>
                <w:rFonts w:ascii="GHEA Grapalat" w:hAnsi="GHEA Grapalat"/>
              </w:rPr>
              <w:t>г.Даштакар  , в at 4-rd p. /2 /1</w:t>
            </w:r>
          </w:p>
          <w:p w:rsidR="000C61C0" w:rsidRPr="000C61C0" w:rsidRDefault="000C61C0" w:rsidP="000C61C0">
            <w:pPr>
              <w:widowControl w:val="0"/>
              <w:jc w:val="center"/>
              <w:rPr>
                <w:rFonts w:ascii="GHEA Grapalat" w:hAnsi="GHEA Grapalat"/>
              </w:rPr>
            </w:pPr>
            <w:r w:rsidRPr="000C61C0">
              <w:rPr>
                <w:rFonts w:ascii="GHEA Grapalat" w:hAnsi="GHEA Grapalat"/>
              </w:rPr>
              <w:t>Акба банк:</w:t>
            </w:r>
          </w:p>
          <w:p w:rsidR="000C61C0" w:rsidRPr="000C61C0" w:rsidRDefault="000C61C0" w:rsidP="000C61C0">
            <w:pPr>
              <w:widowControl w:val="0"/>
              <w:jc w:val="center"/>
              <w:rPr>
                <w:rFonts w:ascii="GHEA Grapalat" w:hAnsi="GHEA Grapalat"/>
              </w:rPr>
            </w:pPr>
            <w:r w:rsidRPr="000C61C0">
              <w:rPr>
                <w:rFonts w:ascii="GHEA Grapalat" w:hAnsi="GHEA Grapalat"/>
              </w:rPr>
              <w:t>Веди м / с</w:t>
            </w:r>
          </w:p>
          <w:p w:rsidR="000C61C0" w:rsidRPr="000C61C0" w:rsidRDefault="000C61C0" w:rsidP="000C61C0">
            <w:pPr>
              <w:widowControl w:val="0"/>
              <w:jc w:val="center"/>
              <w:rPr>
                <w:rFonts w:ascii="GHEA Grapalat" w:hAnsi="GHEA Grapalat"/>
              </w:rPr>
            </w:pPr>
            <w:r w:rsidRPr="000C61C0">
              <w:rPr>
                <w:rFonts w:ascii="GHEA Grapalat" w:hAnsi="GHEA Grapalat"/>
              </w:rPr>
              <w:t>ПК 220129690321000</w:t>
            </w:r>
          </w:p>
          <w:p w:rsidR="000C61C0" w:rsidRPr="000C61C0" w:rsidRDefault="000C61C0" w:rsidP="000C61C0">
            <w:pPr>
              <w:widowControl w:val="0"/>
              <w:jc w:val="center"/>
              <w:rPr>
                <w:rFonts w:ascii="GHEA Grapalat" w:hAnsi="GHEA Grapalat"/>
              </w:rPr>
            </w:pPr>
            <w:r w:rsidRPr="000C61C0">
              <w:rPr>
                <w:rFonts w:ascii="GHEA Grapalat" w:hAnsi="GHEA Grapalat"/>
              </w:rPr>
              <w:t xml:space="preserve">AVC 04234477                  </w:t>
            </w:r>
          </w:p>
          <w:p w:rsidR="000C61C0" w:rsidRPr="000C61C0" w:rsidRDefault="000C61C0" w:rsidP="000C61C0">
            <w:pPr>
              <w:widowControl w:val="0"/>
              <w:jc w:val="center"/>
              <w:rPr>
                <w:rFonts w:ascii="GHEA Grapalat" w:hAnsi="GHEA Grapalat"/>
              </w:rPr>
            </w:pPr>
            <w:r w:rsidRPr="000C61C0">
              <w:rPr>
                <w:rFonts w:ascii="GHEA Grapalat" w:hAnsi="GHEA Grapalat"/>
              </w:rPr>
              <w:t>А. Мелконян</w:t>
            </w:r>
          </w:p>
          <w:p w:rsidR="000C61C0" w:rsidRPr="000C61C0" w:rsidRDefault="000C61C0" w:rsidP="000C61C0">
            <w:pPr>
              <w:widowControl w:val="0"/>
              <w:jc w:val="center"/>
              <w:rPr>
                <w:rFonts w:ascii="GHEA Grapalat" w:hAnsi="GHEA Grapalat"/>
              </w:rPr>
            </w:pPr>
            <w:r w:rsidRPr="000C61C0">
              <w:rPr>
                <w:rFonts w:ascii="GHEA Grapalat" w:hAnsi="GHEA Grapalat"/>
              </w:rPr>
              <w:t>/подпись/</w:t>
            </w:r>
          </w:p>
          <w:p w:rsidR="00E12B8D" w:rsidRPr="00B138F3" w:rsidRDefault="000C61C0" w:rsidP="000C61C0">
            <w:pPr>
              <w:widowControl w:val="0"/>
              <w:jc w:val="center"/>
              <w:rPr>
                <w:rFonts w:ascii="GHEA Grapalat" w:hAnsi="GHEA Grapalat"/>
              </w:rPr>
            </w:pPr>
            <w:r w:rsidRPr="000C61C0">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3"/>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E12B8D" w:rsidRPr="00B138F3" w:rsidTr="008B1F5B">
        <w:trPr>
          <w:trHeight w:val="305"/>
          <w:jc w:val="center"/>
        </w:trPr>
        <w:tc>
          <w:tcPr>
            <w:tcW w:w="15903"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8B1F5B">
        <w:trPr>
          <w:trHeight w:val="747"/>
          <w:jc w:val="center"/>
        </w:trPr>
        <w:tc>
          <w:tcPr>
            <w:tcW w:w="172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4"/>
              <w:t>**</w:t>
            </w:r>
          </w:p>
        </w:tc>
      </w:tr>
      <w:tr w:rsidR="00E12B8D" w:rsidRPr="00B138F3" w:rsidTr="008B1F5B">
        <w:trPr>
          <w:trHeight w:val="59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12B8D" w:rsidRPr="00B138F3" w:rsidTr="008B1F5B">
        <w:trPr>
          <w:trHeight w:val="40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E12B8D" w:rsidRPr="00B138F3" w:rsidRDefault="00E12B8D" w:rsidP="008B1F5B">
            <w:pPr>
              <w:widowControl w:val="0"/>
              <w:jc w:val="center"/>
              <w:rPr>
                <w:rFonts w:ascii="GHEA Grapalat" w:hAnsi="GHEA Grapalat"/>
                <w:b/>
                <w:sz w:val="16"/>
                <w:szCs w:val="16"/>
              </w:rPr>
            </w:pPr>
            <w:r w:rsidRPr="00B138F3">
              <w:rPr>
                <w:rFonts w:ascii="GHEA Grapalat" w:hAnsi="GHEA Grapalat"/>
                <w:sz w:val="16"/>
                <w:szCs w:val="16"/>
              </w:rPr>
              <w:t>... %</w:t>
            </w: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ПОКУПАТЕЛЬ</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ГНКО" Гтнвац  Ераз "</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г.Даштакар  , в at 4-rd p. /2 /1</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Акба банк:</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Веди м / с</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lastRenderedPageBreak/>
              <w:t>ПК 220129690321000</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 xml:space="preserve">AVC 04234477                  </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А. Мелконян</w:t>
            </w:r>
          </w:p>
          <w:p w:rsidR="000C61C0" w:rsidRPr="000C61C0" w:rsidRDefault="000C61C0" w:rsidP="000C61C0">
            <w:pPr>
              <w:widowControl w:val="0"/>
              <w:spacing w:after="160"/>
              <w:jc w:val="center"/>
              <w:rPr>
                <w:rFonts w:ascii="GHEA Grapalat" w:hAnsi="GHEA Grapalat"/>
                <w:b/>
              </w:rPr>
            </w:pPr>
            <w:r w:rsidRPr="000C61C0">
              <w:rPr>
                <w:rFonts w:ascii="GHEA Grapalat" w:hAnsi="GHEA Grapalat"/>
                <w:b/>
              </w:rPr>
              <w:t>/подпись/</w:t>
            </w:r>
          </w:p>
          <w:p w:rsidR="00E12B8D" w:rsidRPr="00CC23DA" w:rsidRDefault="000C61C0" w:rsidP="000C61C0">
            <w:pPr>
              <w:widowControl w:val="0"/>
              <w:jc w:val="center"/>
              <w:rPr>
                <w:rFonts w:ascii="GHEA Grapalat" w:hAnsi="GHEA Grapalat"/>
              </w:rPr>
            </w:pPr>
            <w:r w:rsidRPr="000C61C0">
              <w:rPr>
                <w:rFonts w:ascii="GHEA Grapalat" w:hAnsi="GHEA Grapalat"/>
                <w:b/>
              </w:rPr>
              <w:t>М. П.</w:t>
            </w:r>
            <w:r w:rsidR="00E12B8D" w:rsidRPr="00CC23DA">
              <w:rPr>
                <w:rFonts w:ascii="GHEA Grapalat" w:hAnsi="GHEA Grapalat"/>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8B1F5B">
          <w:footerReference w:type="default" r:id="rId10"/>
          <w:footnotePr>
            <w:pos w:val="beneathText"/>
          </w:footnotePr>
          <w:pgSz w:w="16838" w:h="11906" w:orient="landscape" w:code="9"/>
          <w:pgMar w:top="1418"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74A" w:rsidRDefault="007A074A" w:rsidP="00E12B8D">
      <w:r>
        <w:separator/>
      </w:r>
    </w:p>
  </w:endnote>
  <w:endnote w:type="continuationSeparator" w:id="0">
    <w:p w:rsidR="007A074A" w:rsidRDefault="007A074A"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0C61C0" w:rsidRPr="00C861E9" w:rsidRDefault="000C61C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D0324">
          <w:rPr>
            <w:rFonts w:ascii="GHEA Grapalat" w:hAnsi="GHEA Grapalat"/>
            <w:noProof/>
            <w:sz w:val="24"/>
            <w:szCs w:val="24"/>
          </w:rPr>
          <w:t>21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74A" w:rsidRDefault="007A074A" w:rsidP="00E12B8D">
      <w:r>
        <w:separator/>
      </w:r>
    </w:p>
  </w:footnote>
  <w:footnote w:type="continuationSeparator" w:id="0">
    <w:p w:rsidR="007A074A" w:rsidRDefault="007A074A" w:rsidP="00E12B8D">
      <w:r>
        <w:continuationSeparator/>
      </w:r>
    </w:p>
  </w:footnote>
  <w:footnote w:id="1">
    <w:p w:rsidR="000C61C0" w:rsidRPr="00ED3BA4" w:rsidRDefault="000C61C0"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0C61C0" w:rsidRDefault="000C61C0" w:rsidP="000C61C0">
      <w:pPr>
        <w:pStyle w:val="af2"/>
        <w:widowControl w:val="0"/>
        <w:jc w:val="both"/>
        <w:rPr>
          <w:rFonts w:ascii="GHEA Grapalat" w:hAnsi="GHEA Grapalat"/>
        </w:rPr>
      </w:pPr>
    </w:p>
    <w:p w:rsidR="000C61C0" w:rsidRDefault="000C61C0" w:rsidP="000C61C0">
      <w:pPr>
        <w:pStyle w:val="af2"/>
        <w:widowControl w:val="0"/>
        <w:jc w:val="both"/>
        <w:rPr>
          <w:rFonts w:ascii="GHEA Grapalat" w:hAnsi="GHEA Grapalat"/>
        </w:rPr>
      </w:pPr>
    </w:p>
    <w:p w:rsidR="000C61C0" w:rsidRDefault="000C61C0" w:rsidP="000C61C0">
      <w:pPr>
        <w:pStyle w:val="af2"/>
        <w:widowControl w:val="0"/>
        <w:jc w:val="both"/>
        <w:rPr>
          <w:rFonts w:ascii="GHEA Grapalat" w:hAnsi="GHEA Grapalat"/>
        </w:rPr>
      </w:pPr>
    </w:p>
    <w:p w:rsidR="000C61C0" w:rsidRDefault="000C61C0" w:rsidP="000C61C0">
      <w:pPr>
        <w:pStyle w:val="af2"/>
        <w:widowControl w:val="0"/>
        <w:jc w:val="both"/>
        <w:rPr>
          <w:rFonts w:ascii="GHEA Grapalat" w:hAnsi="GHEA Grapalat"/>
        </w:rPr>
      </w:pPr>
    </w:p>
    <w:p w:rsidR="000C61C0" w:rsidRDefault="000C61C0" w:rsidP="000C61C0">
      <w:pPr>
        <w:pStyle w:val="af2"/>
        <w:widowControl w:val="0"/>
        <w:jc w:val="both"/>
        <w:rPr>
          <w:rFonts w:ascii="GHEA Grapalat" w:hAnsi="GHEA Grapalat"/>
        </w:rPr>
      </w:pPr>
    </w:p>
    <w:p w:rsidR="000C61C0" w:rsidRDefault="000C61C0" w:rsidP="000C61C0">
      <w:pPr>
        <w:pStyle w:val="af2"/>
        <w:widowControl w:val="0"/>
        <w:jc w:val="both"/>
        <w:rPr>
          <w:rFonts w:ascii="GHEA Grapalat" w:hAnsi="GHEA Grapalat"/>
        </w:rPr>
      </w:pPr>
    </w:p>
    <w:p w:rsidR="000C61C0" w:rsidRDefault="000C61C0" w:rsidP="000C61C0">
      <w:pPr>
        <w:pStyle w:val="af2"/>
        <w:widowControl w:val="0"/>
        <w:jc w:val="both"/>
        <w:rPr>
          <w:rFonts w:ascii="GHEA Grapalat" w:hAnsi="GHEA Grapalat"/>
        </w:rPr>
      </w:pPr>
    </w:p>
    <w:p w:rsidR="000C61C0" w:rsidRPr="008842CE" w:rsidRDefault="000C61C0" w:rsidP="000C61C0">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0C61C0" w:rsidRPr="00541313" w:rsidRDefault="000C61C0"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0C61C0" w:rsidRPr="00DB4FE3" w:rsidRDefault="000C61C0"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0C61C0" w:rsidRPr="00DB4FE3" w:rsidRDefault="000C61C0"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0C61C0" w:rsidRDefault="000C61C0"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0C61C0" w:rsidRPr="00D3436F" w:rsidRDefault="000C61C0"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0C61C0" w:rsidRPr="008842CE" w:rsidRDefault="000C61C0" w:rsidP="00E12B8D">
      <w:pPr>
        <w:pStyle w:val="af2"/>
        <w:widowControl w:val="0"/>
        <w:jc w:val="both"/>
        <w:rPr>
          <w:rFonts w:ascii="GHEA Grapalat" w:hAnsi="GHEA Grapalat"/>
          <w:lang w:val="af-ZA"/>
        </w:rPr>
      </w:pPr>
    </w:p>
    <w:p w:rsidR="000C61C0" w:rsidRPr="008842CE" w:rsidRDefault="000C61C0" w:rsidP="00E12B8D">
      <w:pPr>
        <w:pStyle w:val="af2"/>
        <w:widowControl w:val="0"/>
        <w:jc w:val="both"/>
        <w:rPr>
          <w:rFonts w:ascii="GHEA Grapalat" w:hAnsi="GHEA Grapalat"/>
          <w:lang w:val="af-ZA"/>
        </w:rPr>
      </w:pPr>
    </w:p>
  </w:footnote>
  <w:footnote w:id="4">
    <w:p w:rsidR="000C61C0" w:rsidRPr="00CD6B60" w:rsidRDefault="000C61C0"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C61C0" w:rsidRPr="00CD6B60" w:rsidRDefault="000C61C0"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C61C0" w:rsidRPr="00CD6B60" w:rsidRDefault="000C61C0"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C61C0" w:rsidRPr="00CD6B60" w:rsidRDefault="000C61C0"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0C61C0" w:rsidRPr="00CA2B01" w:rsidRDefault="000C61C0"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0C61C0" w:rsidRPr="00CA2B01" w:rsidRDefault="000C61C0"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0C61C0" w:rsidRPr="00CA2B01" w:rsidRDefault="000C61C0"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0C61C0" w:rsidRPr="005D5092" w:rsidRDefault="000C61C0"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0C61C0" w:rsidRPr="0034222E" w:rsidDel="00932115" w:rsidRDefault="000C61C0"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0C61C0" w:rsidRPr="00D3436F" w:rsidRDefault="000C61C0"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0C61C0" w:rsidRPr="000811C1" w:rsidRDefault="000C61C0" w:rsidP="00E12B8D">
      <w:pPr>
        <w:pStyle w:val="af2"/>
        <w:rPr>
          <w:rFonts w:asciiTheme="minorHAnsi" w:hAnsiTheme="minorHAnsi"/>
        </w:rPr>
      </w:pPr>
    </w:p>
  </w:footnote>
  <w:footnote w:id="8">
    <w:p w:rsidR="000C61C0" w:rsidRPr="00FE2AA4" w:rsidRDefault="000C61C0"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0C61C0" w:rsidRPr="008842CE" w:rsidRDefault="000C61C0"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C61C0" w:rsidRPr="000811C1" w:rsidRDefault="000C61C0" w:rsidP="00E12B8D">
      <w:pPr>
        <w:pStyle w:val="af2"/>
        <w:rPr>
          <w:lang w:val="af-ZA"/>
        </w:rPr>
      </w:pPr>
    </w:p>
  </w:footnote>
  <w:footnote w:id="10">
    <w:p w:rsidR="000C61C0" w:rsidRDefault="000C61C0" w:rsidP="00E12B8D">
      <w:pPr>
        <w:pStyle w:val="af2"/>
        <w:jc w:val="both"/>
        <w:rPr>
          <w:rFonts w:ascii="GHEA Grapalat" w:hAnsi="GHEA Grapalat"/>
          <w:i/>
          <w:lang w:val="hy-AM"/>
        </w:rPr>
      </w:pPr>
    </w:p>
    <w:p w:rsidR="000C61C0" w:rsidRPr="002227A9" w:rsidRDefault="000C61C0"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0C61C0" w:rsidRPr="00636142" w:rsidRDefault="000C61C0"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0C61C0" w:rsidRPr="0092041F" w:rsidRDefault="000C61C0"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0C61C0" w:rsidRPr="0092041F" w:rsidRDefault="000C61C0" w:rsidP="00E12B8D">
      <w:pPr>
        <w:pStyle w:val="af2"/>
        <w:jc w:val="both"/>
        <w:rPr>
          <w:rFonts w:ascii="GHEA Grapalat" w:hAnsi="GHEA Grapalat"/>
          <w:i/>
        </w:rPr>
      </w:pPr>
    </w:p>
  </w:footnote>
  <w:footnote w:id="11">
    <w:p w:rsidR="000C61C0" w:rsidRPr="004A4643" w:rsidRDefault="000C61C0"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0C61C0" w:rsidRPr="008E4439" w:rsidRDefault="000C61C0"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C61C0" w:rsidRPr="000811C1" w:rsidRDefault="000C61C0" w:rsidP="00E12B8D">
      <w:pPr>
        <w:pStyle w:val="af2"/>
        <w:rPr>
          <w:rFonts w:ascii="Sylfaen" w:hAnsi="Sylfaen"/>
          <w:sz w:val="18"/>
          <w:szCs w:val="18"/>
        </w:rPr>
      </w:pPr>
    </w:p>
  </w:footnote>
  <w:footnote w:id="13">
    <w:p w:rsidR="000C61C0" w:rsidRPr="00A31673" w:rsidRDefault="000C61C0"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0C61C0" w:rsidRPr="00DE7706" w:rsidRDefault="000C61C0"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0C61C0" w:rsidRPr="008416BA" w:rsidRDefault="000C61C0"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C61C0" w:rsidRDefault="000C61C0" w:rsidP="00E12B8D">
      <w:pPr>
        <w:jc w:val="both"/>
      </w:pPr>
    </w:p>
    <w:p w:rsidR="000C61C0" w:rsidRPr="008B70EB" w:rsidRDefault="000C61C0"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0C61C0" w:rsidRPr="008B70EB" w:rsidRDefault="000C61C0"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0C61C0" w:rsidRPr="008B70EB" w:rsidRDefault="000C61C0"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0C61C0" w:rsidRDefault="000C61C0" w:rsidP="00E12B8D">
      <w:pPr>
        <w:jc w:val="both"/>
        <w:rPr>
          <w:rFonts w:asciiTheme="minorHAnsi" w:hAnsiTheme="minorHAnsi"/>
          <w:lang w:val="af-ZA"/>
        </w:rPr>
      </w:pPr>
    </w:p>
  </w:footnote>
  <w:footnote w:id="16">
    <w:p w:rsidR="000C61C0" w:rsidRPr="00A25D1B" w:rsidRDefault="000C61C0"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0C61C0" w:rsidRPr="00DC619D" w:rsidRDefault="000C61C0"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0C61C0" w:rsidRPr="00D3436F" w:rsidRDefault="000C61C0"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C61C0" w:rsidRPr="00D3436F" w:rsidRDefault="000C61C0" w:rsidP="00E12B8D">
      <w:pPr>
        <w:pStyle w:val="af2"/>
        <w:rPr>
          <w:lang w:val="es-ES"/>
        </w:rPr>
      </w:pPr>
    </w:p>
  </w:footnote>
  <w:footnote w:id="19">
    <w:p w:rsidR="000C61C0" w:rsidRPr="008842CE" w:rsidRDefault="000C61C0"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C61C0" w:rsidRPr="008842CE" w:rsidRDefault="000C61C0" w:rsidP="00E12B8D">
      <w:pPr>
        <w:pStyle w:val="af2"/>
        <w:jc w:val="both"/>
        <w:rPr>
          <w:rFonts w:ascii="GHEA Grapalat" w:hAnsi="GHEA Grapalat"/>
        </w:rPr>
      </w:pPr>
    </w:p>
  </w:footnote>
  <w:footnote w:id="20">
    <w:p w:rsidR="000C61C0" w:rsidRPr="008842CE" w:rsidRDefault="000C61C0" w:rsidP="00E12B8D">
      <w:pPr>
        <w:pStyle w:val="af2"/>
        <w:jc w:val="both"/>
      </w:pPr>
    </w:p>
  </w:footnote>
  <w:footnote w:id="21">
    <w:p w:rsidR="000C61C0" w:rsidRPr="008842CE" w:rsidRDefault="000C61C0"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C61C0" w:rsidRPr="008842CE" w:rsidRDefault="000C61C0" w:rsidP="00E12B8D">
      <w:pPr>
        <w:pStyle w:val="af2"/>
        <w:jc w:val="both"/>
        <w:rPr>
          <w:rFonts w:ascii="GHEA Grapalat" w:hAnsi="GHEA Grapalat"/>
        </w:rPr>
      </w:pPr>
    </w:p>
  </w:footnote>
  <w:footnote w:id="22">
    <w:p w:rsidR="000C61C0" w:rsidRPr="008842CE" w:rsidRDefault="000C61C0" w:rsidP="00E12B8D">
      <w:pPr>
        <w:pStyle w:val="af2"/>
        <w:jc w:val="both"/>
      </w:pPr>
    </w:p>
  </w:footnote>
  <w:footnote w:id="23">
    <w:p w:rsidR="000C61C0" w:rsidRPr="00217344" w:rsidRDefault="000C61C0"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0C61C0" w:rsidRPr="008842CE" w:rsidRDefault="000C61C0"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0C61C0" w:rsidRDefault="000C61C0"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0C61C0" w:rsidRPr="00F21C0D" w:rsidRDefault="000C61C0" w:rsidP="00E12B8D">
      <w:pPr>
        <w:pStyle w:val="af2"/>
        <w:widowControl w:val="0"/>
        <w:jc w:val="both"/>
        <w:rPr>
          <w:lang w:val="hy-AM"/>
        </w:rPr>
      </w:pPr>
    </w:p>
  </w:footnote>
  <w:footnote w:id="26">
    <w:p w:rsidR="000C61C0" w:rsidRDefault="000C61C0"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C61C0" w:rsidRDefault="000C61C0" w:rsidP="00E12B8D">
      <w:pPr>
        <w:pStyle w:val="af2"/>
        <w:widowControl w:val="0"/>
        <w:jc w:val="both"/>
        <w:rPr>
          <w:rFonts w:ascii="GHEA Grapalat" w:hAnsi="GHEA Grapalat"/>
          <w:i/>
        </w:rPr>
      </w:pPr>
    </w:p>
    <w:p w:rsidR="000C61C0" w:rsidRDefault="000C61C0" w:rsidP="00E12B8D">
      <w:pPr>
        <w:pStyle w:val="af2"/>
        <w:widowControl w:val="0"/>
        <w:jc w:val="both"/>
        <w:rPr>
          <w:rFonts w:ascii="GHEA Grapalat" w:hAnsi="GHEA Grapalat"/>
          <w:i/>
        </w:rPr>
      </w:pPr>
    </w:p>
    <w:p w:rsidR="000C61C0" w:rsidRPr="00EB336B" w:rsidRDefault="000C61C0"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0C61C0" w:rsidRPr="00D3436F" w:rsidRDefault="000C61C0" w:rsidP="00E12B8D">
      <w:pPr>
        <w:pStyle w:val="af2"/>
        <w:rPr>
          <w:lang w:val="hy-AM"/>
        </w:rPr>
      </w:pPr>
    </w:p>
  </w:footnote>
  <w:footnote w:id="27">
    <w:p w:rsidR="000C61C0" w:rsidRPr="008842CE" w:rsidRDefault="000C61C0"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C61C0" w:rsidRPr="00E85250" w:rsidRDefault="000C61C0" w:rsidP="00E12B8D">
      <w:pPr>
        <w:widowControl w:val="0"/>
        <w:spacing w:after="160" w:line="360" w:lineRule="auto"/>
        <w:ind w:firstLine="709"/>
        <w:jc w:val="both"/>
        <w:rPr>
          <w:rFonts w:ascii="GHEA Grapalat" w:hAnsi="GHEA Grapalat"/>
          <w:lang w:val="hy-AM"/>
        </w:rPr>
      </w:pPr>
    </w:p>
    <w:p w:rsidR="000C61C0" w:rsidRPr="00D3436F" w:rsidRDefault="000C61C0" w:rsidP="00E12B8D">
      <w:pPr>
        <w:pStyle w:val="af2"/>
        <w:rPr>
          <w:lang w:val="hy-AM"/>
        </w:rPr>
      </w:pPr>
    </w:p>
  </w:footnote>
  <w:footnote w:id="28">
    <w:p w:rsidR="000C61C0" w:rsidRPr="00402BC3" w:rsidRDefault="000C61C0"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C61C0" w:rsidRPr="00552088" w:rsidRDefault="000C61C0"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C61C0" w:rsidRPr="00D3436F" w:rsidRDefault="000C61C0" w:rsidP="00E12B8D">
      <w:pPr>
        <w:pStyle w:val="af2"/>
        <w:rPr>
          <w:lang w:val="hy-AM"/>
        </w:rPr>
      </w:pPr>
    </w:p>
  </w:footnote>
  <w:footnote w:id="29">
    <w:p w:rsidR="000C61C0" w:rsidRPr="008842CE" w:rsidRDefault="000C61C0"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C61C0" w:rsidRPr="00D3436F" w:rsidRDefault="000C61C0" w:rsidP="00E12B8D">
      <w:pPr>
        <w:pStyle w:val="af2"/>
        <w:rPr>
          <w:lang w:val="hy-AM"/>
        </w:rPr>
      </w:pPr>
    </w:p>
  </w:footnote>
  <w:footnote w:id="30">
    <w:p w:rsidR="000C61C0" w:rsidRPr="00D3436F" w:rsidRDefault="000C61C0"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rsidR="000C61C0" w:rsidRPr="008842CE" w:rsidRDefault="000C61C0"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C61C0" w:rsidRPr="00D3436F" w:rsidRDefault="000C61C0" w:rsidP="00E12B8D">
      <w:pPr>
        <w:pStyle w:val="af2"/>
        <w:rPr>
          <w:lang w:val="hy-AM"/>
        </w:rPr>
      </w:pPr>
    </w:p>
  </w:footnote>
  <w:footnote w:id="32">
    <w:p w:rsidR="000C61C0" w:rsidRPr="008842CE" w:rsidRDefault="000C61C0" w:rsidP="00E12B8D">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0C61C0" w:rsidRPr="008842CE" w:rsidRDefault="000C61C0" w:rsidP="00E12B8D">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0C61C0" w:rsidRPr="00D3436F" w:rsidRDefault="000C61C0" w:rsidP="00E12B8D">
      <w:pPr>
        <w:pStyle w:val="af2"/>
        <w:rPr>
          <w:lang w:val="hy-AM"/>
        </w:rPr>
      </w:pPr>
    </w:p>
  </w:footnote>
  <w:footnote w:id="33">
    <w:p w:rsidR="000C61C0" w:rsidRPr="008842CE" w:rsidRDefault="000C61C0" w:rsidP="00E12B8D">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rsidR="000C61C0" w:rsidRPr="008842CE" w:rsidRDefault="000C61C0" w:rsidP="00E12B8D">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7A03D7"/>
    <w:multiLevelType w:val="hybridMultilevel"/>
    <w:tmpl w:val="E3EA1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0406B6"/>
    <w:multiLevelType w:val="multilevel"/>
    <w:tmpl w:val="67708F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C16A43"/>
    <w:multiLevelType w:val="multilevel"/>
    <w:tmpl w:val="CDDAB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6"/>
  </w:num>
  <w:num w:numId="3">
    <w:abstractNumId w:val="29"/>
  </w:num>
  <w:num w:numId="4">
    <w:abstractNumId w:val="24"/>
  </w:num>
  <w:num w:numId="5">
    <w:abstractNumId w:val="36"/>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9"/>
  </w:num>
  <w:num w:numId="11">
    <w:abstractNumId w:val="13"/>
  </w:num>
  <w:num w:numId="12">
    <w:abstractNumId w:val="42"/>
  </w:num>
  <w:num w:numId="13">
    <w:abstractNumId w:val="38"/>
  </w:num>
  <w:num w:numId="14">
    <w:abstractNumId w:val="18"/>
  </w:num>
  <w:num w:numId="15">
    <w:abstractNumId w:val="39"/>
  </w:num>
  <w:num w:numId="16">
    <w:abstractNumId w:val="22"/>
  </w:num>
  <w:num w:numId="17">
    <w:abstractNumId w:val="10"/>
  </w:num>
  <w:num w:numId="18">
    <w:abstractNumId w:val="1"/>
  </w:num>
  <w:num w:numId="19">
    <w:abstractNumId w:val="25"/>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12"/>
  </w:num>
  <w:num w:numId="23">
    <w:abstractNumId w:val="28"/>
  </w:num>
  <w:num w:numId="24">
    <w:abstractNumId w:val="17"/>
  </w:num>
  <w:num w:numId="25">
    <w:abstractNumId w:val="6"/>
  </w:num>
  <w:num w:numId="26">
    <w:abstractNumId w:val="5"/>
  </w:num>
  <w:num w:numId="27">
    <w:abstractNumId w:val="0"/>
  </w:num>
  <w:num w:numId="28">
    <w:abstractNumId w:val="14"/>
  </w:num>
  <w:num w:numId="29">
    <w:abstractNumId w:val="37"/>
  </w:num>
  <w:num w:numId="30">
    <w:abstractNumId w:val="33"/>
  </w:num>
  <w:num w:numId="31">
    <w:abstractNumId w:val="34"/>
  </w:num>
  <w:num w:numId="32">
    <w:abstractNumId w:val="19"/>
  </w:num>
  <w:num w:numId="33">
    <w:abstractNumId w:val="3"/>
  </w:num>
  <w:num w:numId="34">
    <w:abstractNumId w:val="8"/>
  </w:num>
  <w:num w:numId="35">
    <w:abstractNumId w:val="7"/>
  </w:num>
  <w:num w:numId="36">
    <w:abstractNumId w:val="43"/>
  </w:num>
  <w:num w:numId="37">
    <w:abstractNumId w:val="40"/>
  </w:num>
  <w:num w:numId="38">
    <w:abstractNumId w:val="35"/>
  </w:num>
  <w:num w:numId="39">
    <w:abstractNumId w:val="2"/>
  </w:num>
  <w:num w:numId="40">
    <w:abstractNumId w:val="21"/>
  </w:num>
  <w:num w:numId="41">
    <w:abstractNumId w:val="26"/>
  </w:num>
  <w:num w:numId="42">
    <w:abstractNumId w:val="23"/>
  </w:num>
  <w:num w:numId="43">
    <w:abstractNumId w:val="20"/>
  </w:num>
  <w:num w:numId="44">
    <w:abstractNumId w:val="30"/>
  </w:num>
  <w:num w:numId="45">
    <w:abstractNumId w:val="4"/>
  </w:num>
  <w:num w:numId="46">
    <w:abstractNumId w:val="15"/>
  </w:num>
  <w:num w:numId="47">
    <w:abstractNumId w:val="11"/>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77CA7"/>
    <w:rsid w:val="000C61C0"/>
    <w:rsid w:val="000F7140"/>
    <w:rsid w:val="002062DA"/>
    <w:rsid w:val="002C3F4E"/>
    <w:rsid w:val="003436BD"/>
    <w:rsid w:val="00356B81"/>
    <w:rsid w:val="003A3F76"/>
    <w:rsid w:val="003B256F"/>
    <w:rsid w:val="00446B99"/>
    <w:rsid w:val="004D0A48"/>
    <w:rsid w:val="004D7332"/>
    <w:rsid w:val="00501D4F"/>
    <w:rsid w:val="005126FF"/>
    <w:rsid w:val="0054508A"/>
    <w:rsid w:val="007617B2"/>
    <w:rsid w:val="007941A0"/>
    <w:rsid w:val="007A074A"/>
    <w:rsid w:val="007C2EA9"/>
    <w:rsid w:val="007C4DE6"/>
    <w:rsid w:val="007D0324"/>
    <w:rsid w:val="007E5C72"/>
    <w:rsid w:val="00825EDD"/>
    <w:rsid w:val="00835434"/>
    <w:rsid w:val="00866BEF"/>
    <w:rsid w:val="008B1F5B"/>
    <w:rsid w:val="008C0446"/>
    <w:rsid w:val="00920D6A"/>
    <w:rsid w:val="009256FD"/>
    <w:rsid w:val="009C624B"/>
    <w:rsid w:val="009E3704"/>
    <w:rsid w:val="00A10C84"/>
    <w:rsid w:val="00AB43A1"/>
    <w:rsid w:val="00AC52E3"/>
    <w:rsid w:val="00AD42F0"/>
    <w:rsid w:val="00CC23DA"/>
    <w:rsid w:val="00E12B8D"/>
    <w:rsid w:val="00EE7FB2"/>
    <w:rsid w:val="00F16554"/>
    <w:rsid w:val="00FD135C"/>
    <w:rsid w:val="00FE0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C90FBE-2F6F-4046-A768-23CDC7084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semiHidden/>
    <w:unhideWhenUsed/>
    <w:rsid w:val="00AB4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AB43A1"/>
    <w:rPr>
      <w:rFonts w:ascii="Courier New" w:eastAsia="Times New Roman" w:hAnsi="Courier New" w:cs="Courier New"/>
      <w:sz w:val="20"/>
      <w:szCs w:val="20"/>
      <w:lang w:eastAsia="ru-RU"/>
    </w:rPr>
  </w:style>
  <w:style w:type="character" w:customStyle="1" w:styleId="y2iqfc">
    <w:name w:val="y2iqfc"/>
    <w:basedOn w:val="a0"/>
    <w:rsid w:val="00AB4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465743">
      <w:bodyDiv w:val="1"/>
      <w:marLeft w:val="0"/>
      <w:marRight w:val="0"/>
      <w:marTop w:val="0"/>
      <w:marBottom w:val="0"/>
      <w:divBdr>
        <w:top w:val="none" w:sz="0" w:space="0" w:color="auto"/>
        <w:left w:val="none" w:sz="0" w:space="0" w:color="auto"/>
        <w:bottom w:val="none" w:sz="0" w:space="0" w:color="auto"/>
        <w:right w:val="none" w:sz="0" w:space="0" w:color="auto"/>
      </w:divBdr>
    </w:div>
    <w:div w:id="209027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ettings" Target="settings.xml"/><Relationship Id="rId7" Type="http://schemas.openxmlformats.org/officeDocument/2006/relationships/hyperlink" Target="mailto:xosroviantar@ramble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139</Pages>
  <Words>26094</Words>
  <Characters>148741</Characters>
  <Application>Microsoft Office Word</Application>
  <DocSecurity>0</DocSecurity>
  <Lines>1239</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Lusine</cp:lastModifiedBy>
  <cp:revision>9</cp:revision>
  <dcterms:created xsi:type="dcterms:W3CDTF">2023-12-18T13:17:00Z</dcterms:created>
  <dcterms:modified xsi:type="dcterms:W3CDTF">2023-12-19T12:48:00Z</dcterms:modified>
</cp:coreProperties>
</file>